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E30" w:rsidRDefault="00025E30" w:rsidP="00025E30">
      <w:pPr>
        <w:autoSpaceDE w:val="0"/>
        <w:autoSpaceDN w:val="0"/>
        <w:adjustRightInd w:val="0"/>
        <w:jc w:val="right"/>
        <w:rPr>
          <w:noProof/>
        </w:rPr>
      </w:pPr>
    </w:p>
    <w:p w:rsidR="00FB6496" w:rsidRPr="002808B1" w:rsidRDefault="00C74859" w:rsidP="00FB6496">
      <w:pPr>
        <w:autoSpaceDE w:val="0"/>
        <w:autoSpaceDN w:val="0"/>
        <w:adjustRightInd w:val="0"/>
        <w:rPr>
          <w:rFonts w:asciiTheme="minorHAnsi" w:eastAsia="SimSun" w:hAnsiTheme="minorHAnsi" w:cs="Arial"/>
          <w:b/>
          <w:bCs/>
          <w:i/>
          <w:iCs/>
          <w:color w:val="201D1E"/>
          <w:sz w:val="22"/>
          <w:szCs w:val="22"/>
          <w:lang w:val="en-GB"/>
          <w:rPrChange w:id="0" w:author="Mark Baker-Homes" w:date="2011-07-18T17:38:00Z">
            <w:rPr>
              <w:rFonts w:asciiTheme="minorHAnsi" w:eastAsia="SimSun" w:hAnsiTheme="minorHAnsi" w:cs="Arial"/>
              <w:b/>
              <w:bCs/>
              <w:i/>
              <w:iCs/>
              <w:color w:val="201D1E"/>
              <w:sz w:val="22"/>
              <w:szCs w:val="22"/>
            </w:rPr>
          </w:rPrChange>
        </w:rPr>
      </w:pPr>
      <w:r w:rsidRPr="002808B1">
        <w:rPr>
          <w:rFonts w:asciiTheme="minorHAnsi" w:hAnsiTheme="minorHAnsi" w:cs="Arial"/>
          <w:b/>
          <w:color w:val="62656D"/>
          <w:sz w:val="22"/>
          <w:szCs w:val="22"/>
          <w:lang w:val="en-GB"/>
          <w:rPrChange w:id="1" w:author="Mark Baker-Homes" w:date="2011-07-18T17:38:00Z">
            <w:rPr>
              <w:rFonts w:asciiTheme="minorHAnsi" w:hAnsiTheme="minorHAnsi" w:cs="Arial"/>
              <w:b/>
              <w:color w:val="62656D"/>
              <w:sz w:val="22"/>
              <w:szCs w:val="22"/>
            </w:rPr>
          </w:rPrChange>
        </w:rPr>
        <w:t>Glunz &amp; Jensen A/S</w:t>
      </w:r>
      <w:r w:rsidRPr="002808B1">
        <w:rPr>
          <w:rFonts w:asciiTheme="minorHAnsi" w:hAnsiTheme="minorHAnsi" w:cs="Arial"/>
          <w:color w:val="62656D"/>
          <w:sz w:val="22"/>
          <w:szCs w:val="22"/>
          <w:lang w:val="en-GB"/>
          <w:rPrChange w:id="2" w:author="Mark Baker-Homes" w:date="2011-07-18T17:38:00Z">
            <w:rPr>
              <w:rFonts w:asciiTheme="minorHAnsi" w:hAnsiTheme="minorHAnsi" w:cs="Arial"/>
              <w:color w:val="62656D"/>
              <w:sz w:val="22"/>
              <w:szCs w:val="22"/>
            </w:rPr>
          </w:rPrChange>
        </w:rPr>
        <w:br/>
      </w:r>
      <w:proofErr w:type="spellStart"/>
      <w:r w:rsidRPr="002808B1">
        <w:rPr>
          <w:rFonts w:asciiTheme="minorHAnsi" w:hAnsiTheme="minorHAnsi" w:cs="Arial"/>
          <w:color w:val="62656D"/>
          <w:sz w:val="22"/>
          <w:szCs w:val="22"/>
          <w:lang w:val="en-GB"/>
          <w:rPrChange w:id="3" w:author="Mark Baker-Homes" w:date="2011-07-18T17:38:00Z">
            <w:rPr>
              <w:rFonts w:asciiTheme="minorHAnsi" w:hAnsiTheme="minorHAnsi" w:cs="Arial"/>
              <w:color w:val="62656D"/>
              <w:sz w:val="22"/>
              <w:szCs w:val="22"/>
            </w:rPr>
          </w:rPrChange>
        </w:rPr>
        <w:t>Haslevvej</w:t>
      </w:r>
      <w:proofErr w:type="spellEnd"/>
      <w:r w:rsidRPr="002808B1">
        <w:rPr>
          <w:rFonts w:asciiTheme="minorHAnsi" w:hAnsiTheme="minorHAnsi" w:cs="Arial"/>
          <w:color w:val="62656D"/>
          <w:sz w:val="22"/>
          <w:szCs w:val="22"/>
          <w:lang w:val="en-GB"/>
          <w:rPrChange w:id="4" w:author="Mark Baker-Homes" w:date="2011-07-18T17:38:00Z">
            <w:rPr>
              <w:rFonts w:asciiTheme="minorHAnsi" w:hAnsiTheme="minorHAnsi" w:cs="Arial"/>
              <w:color w:val="62656D"/>
              <w:sz w:val="22"/>
              <w:szCs w:val="22"/>
            </w:rPr>
          </w:rPrChange>
        </w:rPr>
        <w:t xml:space="preserve"> 13</w:t>
      </w:r>
      <w:r w:rsidRPr="002808B1">
        <w:rPr>
          <w:rFonts w:asciiTheme="minorHAnsi" w:hAnsiTheme="minorHAnsi" w:cs="Arial"/>
          <w:color w:val="62656D"/>
          <w:sz w:val="22"/>
          <w:szCs w:val="22"/>
          <w:lang w:val="en-GB"/>
          <w:rPrChange w:id="5" w:author="Mark Baker-Homes" w:date="2011-07-18T17:38:00Z">
            <w:rPr>
              <w:rFonts w:asciiTheme="minorHAnsi" w:hAnsiTheme="minorHAnsi" w:cs="Arial"/>
              <w:color w:val="62656D"/>
              <w:sz w:val="22"/>
              <w:szCs w:val="22"/>
            </w:rPr>
          </w:rPrChange>
        </w:rPr>
        <w:br/>
        <w:t>DK-4100 Ringsted</w:t>
      </w:r>
      <w:r w:rsidRPr="002808B1">
        <w:rPr>
          <w:rFonts w:asciiTheme="minorHAnsi" w:hAnsiTheme="minorHAnsi" w:cs="Arial"/>
          <w:color w:val="62656D"/>
          <w:sz w:val="22"/>
          <w:szCs w:val="22"/>
          <w:lang w:val="en-GB"/>
          <w:rPrChange w:id="6" w:author="Mark Baker-Homes" w:date="2011-07-18T17:38:00Z">
            <w:rPr>
              <w:rFonts w:asciiTheme="minorHAnsi" w:hAnsiTheme="minorHAnsi" w:cs="Arial"/>
              <w:color w:val="62656D"/>
              <w:sz w:val="22"/>
              <w:szCs w:val="22"/>
            </w:rPr>
          </w:rPrChange>
        </w:rPr>
        <w:br/>
        <w:t>Denmark</w:t>
      </w:r>
      <w:r w:rsidRPr="002808B1">
        <w:rPr>
          <w:rFonts w:asciiTheme="minorHAnsi" w:hAnsiTheme="minorHAnsi" w:cs="Arial"/>
          <w:color w:val="62656D"/>
          <w:sz w:val="22"/>
          <w:szCs w:val="22"/>
          <w:lang w:val="en-GB"/>
          <w:rPrChange w:id="7" w:author="Mark Baker-Homes" w:date="2011-07-18T17:38:00Z">
            <w:rPr>
              <w:rFonts w:asciiTheme="minorHAnsi" w:hAnsiTheme="minorHAnsi" w:cs="Arial"/>
              <w:color w:val="62656D"/>
              <w:sz w:val="22"/>
              <w:szCs w:val="22"/>
            </w:rPr>
          </w:rPrChange>
        </w:rPr>
        <w:br/>
        <w:t>Tel.: +45 5768 8181</w:t>
      </w:r>
      <w:r w:rsidRPr="002808B1">
        <w:rPr>
          <w:rFonts w:asciiTheme="minorHAnsi" w:hAnsiTheme="minorHAnsi" w:cs="Arial"/>
          <w:color w:val="62656D"/>
          <w:sz w:val="22"/>
          <w:szCs w:val="22"/>
          <w:lang w:val="en-GB"/>
          <w:rPrChange w:id="8" w:author="Mark Baker-Homes" w:date="2011-07-18T17:38:00Z">
            <w:rPr>
              <w:rFonts w:asciiTheme="minorHAnsi" w:hAnsiTheme="minorHAnsi" w:cs="Arial"/>
              <w:color w:val="62656D"/>
              <w:sz w:val="22"/>
              <w:szCs w:val="22"/>
            </w:rPr>
          </w:rPrChange>
        </w:rPr>
        <w:br/>
        <w:t>Fax: +45 5768 8340</w:t>
      </w:r>
    </w:p>
    <w:p w:rsidR="00FB6496" w:rsidRPr="009B67DF" w:rsidRDefault="00C74859" w:rsidP="00FB6496">
      <w:pPr>
        <w:autoSpaceDE w:val="0"/>
        <w:autoSpaceDN w:val="0"/>
        <w:adjustRightInd w:val="0"/>
        <w:ind w:left="5216"/>
        <w:rPr>
          <w:rFonts w:asciiTheme="minorHAnsi" w:eastAsia="SimSun" w:hAnsiTheme="minorHAnsi" w:cs="Arial"/>
          <w:b/>
          <w:bCs/>
          <w:i/>
          <w:iCs/>
          <w:color w:val="201D1E"/>
          <w:sz w:val="22"/>
          <w:szCs w:val="22"/>
          <w:lang w:val="en-GB"/>
        </w:rPr>
      </w:pPr>
      <w:r w:rsidRPr="002808B1">
        <w:rPr>
          <w:rFonts w:asciiTheme="minorHAnsi" w:eastAsia="SimSun" w:hAnsiTheme="minorHAnsi" w:cs="Arial"/>
          <w:b/>
          <w:bCs/>
          <w:i/>
          <w:iCs/>
          <w:color w:val="201D1E"/>
          <w:sz w:val="22"/>
          <w:szCs w:val="22"/>
          <w:lang w:val="en-GB"/>
          <w:rPrChange w:id="9" w:author="Mark Baker-Homes" w:date="2011-07-18T17:38:00Z">
            <w:rPr>
              <w:rFonts w:asciiTheme="minorHAnsi" w:eastAsia="SimSun" w:hAnsiTheme="minorHAnsi" w:cs="Arial"/>
              <w:b/>
              <w:bCs/>
              <w:i/>
              <w:iCs/>
              <w:color w:val="201D1E"/>
              <w:sz w:val="22"/>
              <w:szCs w:val="22"/>
            </w:rPr>
          </w:rPrChange>
        </w:rPr>
        <w:t xml:space="preserve">                 </w:t>
      </w:r>
      <w:r w:rsidRPr="002808B1">
        <w:rPr>
          <w:rFonts w:asciiTheme="minorHAnsi" w:eastAsia="SimSun" w:hAnsiTheme="minorHAnsi" w:cs="Arial"/>
          <w:b/>
          <w:bCs/>
          <w:i/>
          <w:iCs/>
          <w:color w:val="201D1E"/>
          <w:sz w:val="22"/>
          <w:szCs w:val="22"/>
          <w:lang w:val="en-GB"/>
          <w:rPrChange w:id="10" w:author="Mark Baker-Homes" w:date="2011-07-18T17:38:00Z">
            <w:rPr>
              <w:rFonts w:asciiTheme="minorHAnsi" w:eastAsia="SimSun" w:hAnsiTheme="minorHAnsi" w:cs="Arial"/>
              <w:b/>
              <w:bCs/>
              <w:i/>
              <w:iCs/>
              <w:color w:val="201D1E"/>
              <w:sz w:val="22"/>
              <w:szCs w:val="22"/>
            </w:rPr>
          </w:rPrChange>
        </w:rPr>
        <w:tab/>
      </w:r>
      <w:r w:rsidRPr="002808B1">
        <w:rPr>
          <w:rFonts w:asciiTheme="minorHAnsi" w:eastAsia="SimSun" w:hAnsiTheme="minorHAnsi" w:cs="Arial"/>
          <w:b/>
          <w:bCs/>
          <w:i/>
          <w:iCs/>
          <w:color w:val="201D1E"/>
          <w:sz w:val="22"/>
          <w:szCs w:val="22"/>
          <w:lang w:val="en-GB"/>
          <w:rPrChange w:id="11" w:author="Mark Baker-Homes" w:date="2011-07-18T17:38:00Z">
            <w:rPr>
              <w:rFonts w:asciiTheme="minorHAnsi" w:eastAsia="SimSun" w:hAnsiTheme="minorHAnsi" w:cs="Arial"/>
              <w:b/>
              <w:bCs/>
              <w:i/>
              <w:iCs/>
              <w:color w:val="201D1E"/>
              <w:sz w:val="22"/>
              <w:szCs w:val="22"/>
            </w:rPr>
          </w:rPrChange>
        </w:rPr>
        <w:tab/>
      </w:r>
      <w:r w:rsidR="0038433B">
        <w:rPr>
          <w:rFonts w:asciiTheme="minorHAnsi" w:eastAsia="SimSun" w:hAnsiTheme="minorHAnsi" w:cs="Arial"/>
          <w:b/>
          <w:bCs/>
          <w:i/>
          <w:iCs/>
          <w:color w:val="201D1E"/>
          <w:sz w:val="22"/>
          <w:szCs w:val="22"/>
          <w:lang w:val="en-GB"/>
        </w:rPr>
        <w:t>July</w:t>
      </w:r>
      <w:r w:rsidR="00101177">
        <w:rPr>
          <w:rFonts w:asciiTheme="minorHAnsi" w:eastAsia="SimSun" w:hAnsiTheme="minorHAnsi" w:cs="Arial"/>
          <w:b/>
          <w:bCs/>
          <w:i/>
          <w:iCs/>
          <w:color w:val="201D1E"/>
          <w:sz w:val="22"/>
          <w:szCs w:val="22"/>
          <w:lang w:val="en-GB"/>
        </w:rPr>
        <w:t xml:space="preserve"> </w:t>
      </w:r>
      <w:r w:rsidR="00FB6496">
        <w:rPr>
          <w:rFonts w:asciiTheme="minorHAnsi" w:eastAsia="SimSun" w:hAnsiTheme="minorHAnsi" w:cs="Arial"/>
          <w:b/>
          <w:bCs/>
          <w:i/>
          <w:iCs/>
          <w:color w:val="201D1E"/>
          <w:sz w:val="22"/>
          <w:szCs w:val="22"/>
          <w:lang w:val="en-GB"/>
        </w:rPr>
        <w:t>2011</w:t>
      </w:r>
    </w:p>
    <w:p w:rsidR="00FB6496" w:rsidRPr="009B67DF" w:rsidRDefault="00FB6496" w:rsidP="00FB6496">
      <w:pPr>
        <w:autoSpaceDE w:val="0"/>
        <w:autoSpaceDN w:val="0"/>
        <w:adjustRightInd w:val="0"/>
        <w:rPr>
          <w:rFonts w:asciiTheme="minorHAnsi" w:eastAsia="SimSun" w:hAnsiTheme="minorHAnsi" w:cs="Arial"/>
          <w:b/>
          <w:bCs/>
          <w:i/>
          <w:iCs/>
          <w:color w:val="201D1E"/>
          <w:sz w:val="22"/>
          <w:szCs w:val="22"/>
          <w:lang w:val="en-GB"/>
        </w:rPr>
      </w:pPr>
    </w:p>
    <w:p w:rsidR="008766C3" w:rsidRDefault="00B52140" w:rsidP="00FB6496">
      <w:pPr>
        <w:pStyle w:val="BodyText2"/>
        <w:spacing w:line="240" w:lineRule="auto"/>
        <w:rPr>
          <w:rFonts w:asciiTheme="minorHAnsi" w:hAnsiTheme="minorHAnsi" w:cs="Arial"/>
          <w:b/>
          <w:sz w:val="32"/>
          <w:szCs w:val="32"/>
          <w:lang w:val="en-GB"/>
        </w:rPr>
      </w:pPr>
      <w:r w:rsidRPr="00FB6496">
        <w:rPr>
          <w:rFonts w:ascii="Verdana" w:hAnsi="Verdana" w:cs="Arial"/>
          <w:color w:val="000000"/>
          <w:sz w:val="21"/>
          <w:szCs w:val="21"/>
          <w:lang w:val="en-GB"/>
        </w:rPr>
        <w:br/>
      </w:r>
      <w:del w:id="12" w:author="Mark Baker-Homes" w:date="2011-07-18T17:38:00Z">
        <w:r w:rsidR="008766C3" w:rsidDel="002808B1">
          <w:rPr>
            <w:rFonts w:asciiTheme="minorHAnsi" w:hAnsiTheme="minorHAnsi" w:cs="Arial"/>
            <w:b/>
            <w:sz w:val="32"/>
            <w:szCs w:val="32"/>
            <w:lang w:val="en-GB"/>
          </w:rPr>
          <w:delText xml:space="preserve">Danish manufacturer, </w:delText>
        </w:r>
      </w:del>
      <w:r w:rsidR="008766C3">
        <w:rPr>
          <w:rFonts w:asciiTheme="minorHAnsi" w:hAnsiTheme="minorHAnsi" w:cs="Arial"/>
          <w:b/>
          <w:sz w:val="32"/>
          <w:szCs w:val="32"/>
          <w:lang w:val="en-GB"/>
        </w:rPr>
        <w:t xml:space="preserve">Glunz &amp; </w:t>
      </w:r>
      <w:proofErr w:type="gramStart"/>
      <w:r w:rsidR="008766C3">
        <w:rPr>
          <w:rFonts w:asciiTheme="minorHAnsi" w:hAnsiTheme="minorHAnsi" w:cs="Arial"/>
          <w:b/>
          <w:sz w:val="32"/>
          <w:szCs w:val="32"/>
          <w:lang w:val="en-GB"/>
        </w:rPr>
        <w:t>Jensen</w:t>
      </w:r>
      <w:r w:rsidR="00A02BC3">
        <w:rPr>
          <w:rFonts w:asciiTheme="minorHAnsi" w:hAnsiTheme="minorHAnsi" w:cs="Arial"/>
          <w:b/>
          <w:sz w:val="32"/>
          <w:szCs w:val="32"/>
          <w:lang w:val="en-GB"/>
        </w:rPr>
        <w:t>,</w:t>
      </w:r>
      <w:proofErr w:type="gramEnd"/>
      <w:r w:rsidR="008766C3">
        <w:rPr>
          <w:rFonts w:asciiTheme="minorHAnsi" w:hAnsiTheme="minorHAnsi" w:cs="Arial"/>
          <w:b/>
          <w:sz w:val="32"/>
          <w:szCs w:val="32"/>
          <w:lang w:val="en-GB"/>
        </w:rPr>
        <w:t xml:space="preserve"> enjoys global success from innovative </w:t>
      </w:r>
      <w:r w:rsidR="00536A7D">
        <w:rPr>
          <w:rFonts w:asciiTheme="minorHAnsi" w:hAnsiTheme="minorHAnsi" w:cs="Arial"/>
          <w:b/>
          <w:sz w:val="32"/>
          <w:szCs w:val="32"/>
          <w:lang w:val="en-GB"/>
        </w:rPr>
        <w:t>g</w:t>
      </w:r>
      <w:r w:rsidR="008766C3">
        <w:rPr>
          <w:rFonts w:asciiTheme="minorHAnsi" w:hAnsiTheme="minorHAnsi" w:cs="Arial"/>
          <w:b/>
          <w:sz w:val="32"/>
          <w:szCs w:val="32"/>
          <w:lang w:val="en-GB"/>
        </w:rPr>
        <w:t>reen CTP solution.</w:t>
      </w:r>
    </w:p>
    <w:p w:rsidR="008766C3" w:rsidRPr="00536A7D" w:rsidRDefault="008766C3" w:rsidP="00FB6496">
      <w:pPr>
        <w:pStyle w:val="BodyText2"/>
        <w:spacing w:line="240" w:lineRule="auto"/>
        <w:rPr>
          <w:rFonts w:asciiTheme="minorHAnsi" w:eastAsiaTheme="minorHAnsi" w:hAnsiTheme="minorHAnsi" w:cs="Calibri"/>
          <w:color w:val="000000"/>
          <w:sz w:val="22"/>
          <w:szCs w:val="22"/>
          <w:lang w:val="en-US" w:eastAsia="en-US"/>
        </w:rPr>
      </w:pPr>
    </w:p>
    <w:p w:rsidR="003B6AFE" w:rsidRDefault="008766C3" w:rsidP="008766C3">
      <w:pPr>
        <w:pStyle w:val="Default"/>
        <w:rPr>
          <w:rFonts w:asciiTheme="minorHAnsi" w:hAnsiTheme="minorHAnsi"/>
          <w:sz w:val="22"/>
          <w:szCs w:val="22"/>
        </w:rPr>
      </w:pPr>
      <w:r w:rsidRPr="00536A7D">
        <w:rPr>
          <w:rFonts w:asciiTheme="minorHAnsi" w:hAnsiTheme="minorHAnsi"/>
          <w:sz w:val="22"/>
          <w:szCs w:val="22"/>
        </w:rPr>
        <w:t xml:space="preserve">Demand for Glunz &amp; Jensen’s new generation of environmentally friendly plate making systems </w:t>
      </w:r>
      <w:r w:rsidR="00536A7D">
        <w:rPr>
          <w:rFonts w:asciiTheme="minorHAnsi" w:hAnsiTheme="minorHAnsi"/>
          <w:sz w:val="22"/>
          <w:szCs w:val="22"/>
        </w:rPr>
        <w:t xml:space="preserve">has </w:t>
      </w:r>
      <w:r w:rsidRPr="00536A7D">
        <w:rPr>
          <w:rFonts w:asciiTheme="minorHAnsi" w:hAnsiTheme="minorHAnsi"/>
          <w:sz w:val="22"/>
          <w:szCs w:val="22"/>
        </w:rPr>
        <w:t xml:space="preserve">surpassed all expectations for the </w:t>
      </w:r>
      <w:del w:id="13" w:author="Mark Baker-Homes" w:date="2011-07-18T17:39:00Z">
        <w:r w:rsidRPr="00536A7D" w:rsidDel="002808B1">
          <w:rPr>
            <w:rFonts w:asciiTheme="minorHAnsi" w:hAnsiTheme="minorHAnsi"/>
            <w:sz w:val="22"/>
            <w:szCs w:val="22"/>
          </w:rPr>
          <w:delText xml:space="preserve">Danish </w:delText>
        </w:r>
      </w:del>
      <w:proofErr w:type="spellStart"/>
      <w:ins w:id="14" w:author="Mark Baker-Homes" w:date="2011-07-18T17:39:00Z">
        <w:r w:rsidR="002808B1">
          <w:rPr>
            <w:rFonts w:asciiTheme="minorHAnsi" w:hAnsiTheme="minorHAnsi"/>
            <w:sz w:val="22"/>
            <w:szCs w:val="22"/>
          </w:rPr>
          <w:t>Scandanavian</w:t>
        </w:r>
        <w:proofErr w:type="spellEnd"/>
        <w:r w:rsidR="002808B1" w:rsidRPr="00536A7D">
          <w:rPr>
            <w:rFonts w:asciiTheme="minorHAnsi" w:hAnsiTheme="minorHAnsi"/>
            <w:sz w:val="22"/>
            <w:szCs w:val="22"/>
          </w:rPr>
          <w:t xml:space="preserve"> </w:t>
        </w:r>
      </w:ins>
      <w:r w:rsidRPr="00536A7D">
        <w:rPr>
          <w:rFonts w:asciiTheme="minorHAnsi" w:hAnsiTheme="minorHAnsi"/>
          <w:sz w:val="22"/>
          <w:szCs w:val="22"/>
        </w:rPr>
        <w:t>based Pre-press manufacture</w:t>
      </w:r>
      <w:r w:rsidR="00536A7D">
        <w:rPr>
          <w:rFonts w:asciiTheme="minorHAnsi" w:hAnsiTheme="minorHAnsi"/>
          <w:sz w:val="22"/>
          <w:szCs w:val="22"/>
        </w:rPr>
        <w:t>r</w:t>
      </w:r>
      <w:r w:rsidRPr="00536A7D">
        <w:rPr>
          <w:rFonts w:asciiTheme="minorHAnsi" w:hAnsiTheme="minorHAnsi"/>
          <w:sz w:val="22"/>
          <w:szCs w:val="22"/>
        </w:rPr>
        <w:t xml:space="preserve">. </w:t>
      </w:r>
      <w:bookmarkStart w:id="15" w:name="OLE_LINK1"/>
      <w:bookmarkStart w:id="16" w:name="OLE_LINK2"/>
      <w:r w:rsidRPr="00536A7D">
        <w:rPr>
          <w:rFonts w:asciiTheme="minorHAnsi" w:hAnsiTheme="minorHAnsi"/>
          <w:sz w:val="22"/>
          <w:szCs w:val="22"/>
        </w:rPr>
        <w:t xml:space="preserve">  </w:t>
      </w:r>
    </w:p>
    <w:p w:rsidR="003B6AFE" w:rsidRDefault="003B6AFE" w:rsidP="008766C3">
      <w:pPr>
        <w:pStyle w:val="Default"/>
        <w:rPr>
          <w:rFonts w:asciiTheme="minorHAnsi" w:hAnsiTheme="minorHAnsi"/>
          <w:sz w:val="22"/>
          <w:szCs w:val="22"/>
        </w:rPr>
      </w:pPr>
    </w:p>
    <w:p w:rsidR="008766C3" w:rsidRDefault="008766C3" w:rsidP="008766C3">
      <w:pPr>
        <w:pStyle w:val="Default"/>
        <w:rPr>
          <w:rFonts w:asciiTheme="minorHAnsi" w:hAnsiTheme="minorHAnsi"/>
          <w:sz w:val="22"/>
          <w:szCs w:val="22"/>
        </w:rPr>
      </w:pPr>
      <w:r w:rsidRPr="00536A7D">
        <w:rPr>
          <w:rFonts w:asciiTheme="minorHAnsi" w:hAnsiTheme="minorHAnsi"/>
          <w:sz w:val="22"/>
          <w:szCs w:val="22"/>
        </w:rPr>
        <w:t>In April 2011, Glunz &amp; Jensen officially launched the PlateWriter</w:t>
      </w:r>
      <w:r w:rsidRPr="00536A7D">
        <w:rPr>
          <w:rFonts w:asciiTheme="minorHAnsi" w:hAnsiTheme="minorHAnsi"/>
          <w:sz w:val="22"/>
          <w:szCs w:val="22"/>
          <w:vertAlign w:val="superscript"/>
        </w:rPr>
        <w:t>TM</w:t>
      </w:r>
      <w:r w:rsidRPr="00536A7D">
        <w:rPr>
          <w:rFonts w:asciiTheme="minorHAnsi" w:hAnsiTheme="minorHAnsi"/>
          <w:sz w:val="22"/>
          <w:szCs w:val="22"/>
        </w:rPr>
        <w:t xml:space="preserve"> 3000, a 2-up and 4-up chemistry-free CtP </w:t>
      </w:r>
      <w:proofErr w:type="gramStart"/>
      <w:r w:rsidRPr="00536A7D">
        <w:rPr>
          <w:rFonts w:asciiTheme="minorHAnsi" w:hAnsiTheme="minorHAnsi"/>
          <w:sz w:val="22"/>
          <w:szCs w:val="22"/>
        </w:rPr>
        <w:t>system</w:t>
      </w:r>
      <w:proofErr w:type="gramEnd"/>
      <w:r w:rsidRPr="00536A7D">
        <w:rPr>
          <w:rFonts w:asciiTheme="minorHAnsi" w:hAnsiTheme="minorHAnsi"/>
          <w:sz w:val="22"/>
          <w:szCs w:val="22"/>
        </w:rPr>
        <w:t xml:space="preserve"> for small to mid-size commercial printers</w:t>
      </w:r>
      <w:bookmarkEnd w:id="15"/>
      <w:bookmarkEnd w:id="16"/>
      <w:r w:rsidRPr="00536A7D">
        <w:rPr>
          <w:rFonts w:asciiTheme="minorHAnsi" w:hAnsiTheme="minorHAnsi"/>
          <w:sz w:val="22"/>
          <w:szCs w:val="22"/>
        </w:rPr>
        <w:t xml:space="preserve">.  </w:t>
      </w:r>
      <w:r>
        <w:rPr>
          <w:rFonts w:asciiTheme="minorHAnsi" w:hAnsiTheme="minorHAnsi"/>
          <w:sz w:val="22"/>
          <w:szCs w:val="22"/>
        </w:rPr>
        <w:t>However</w:t>
      </w:r>
      <w:r w:rsidR="00A02BC3">
        <w:rPr>
          <w:rFonts w:asciiTheme="minorHAnsi" w:hAnsiTheme="minorHAnsi"/>
          <w:sz w:val="22"/>
          <w:szCs w:val="22"/>
        </w:rPr>
        <w:t>,</w:t>
      </w:r>
      <w:r>
        <w:rPr>
          <w:rFonts w:asciiTheme="minorHAnsi" w:hAnsiTheme="minorHAnsi"/>
          <w:sz w:val="22"/>
          <w:szCs w:val="22"/>
        </w:rPr>
        <w:t xml:space="preserve"> since then orders have been received from so many different countries</w:t>
      </w:r>
      <w:r w:rsidR="003B6AFE">
        <w:rPr>
          <w:rFonts w:asciiTheme="minorHAnsi" w:hAnsiTheme="minorHAnsi"/>
          <w:sz w:val="22"/>
          <w:szCs w:val="22"/>
        </w:rPr>
        <w:t xml:space="preserve"> as far a</w:t>
      </w:r>
      <w:r>
        <w:rPr>
          <w:rFonts w:asciiTheme="minorHAnsi" w:hAnsiTheme="minorHAnsi"/>
          <w:sz w:val="22"/>
          <w:szCs w:val="22"/>
        </w:rPr>
        <w:t xml:space="preserve">field </w:t>
      </w:r>
      <w:r w:rsidR="003B6AFE">
        <w:rPr>
          <w:rFonts w:asciiTheme="minorHAnsi" w:hAnsiTheme="minorHAnsi"/>
          <w:sz w:val="22"/>
          <w:szCs w:val="22"/>
        </w:rPr>
        <w:t>as</w:t>
      </w:r>
      <w:r>
        <w:rPr>
          <w:rFonts w:asciiTheme="minorHAnsi" w:hAnsiTheme="minorHAnsi"/>
          <w:sz w:val="22"/>
          <w:szCs w:val="22"/>
        </w:rPr>
        <w:t>: New Zealand, Malaysia, USA, Hungary, Turkey, Dubai, France, Germany, England and Spain</w:t>
      </w:r>
      <w:r w:rsidR="00A02BC3">
        <w:rPr>
          <w:rFonts w:asciiTheme="minorHAnsi" w:hAnsiTheme="minorHAnsi"/>
          <w:sz w:val="22"/>
          <w:szCs w:val="22"/>
        </w:rPr>
        <w:t>,</w:t>
      </w:r>
      <w:r>
        <w:rPr>
          <w:rFonts w:asciiTheme="minorHAnsi" w:hAnsiTheme="minorHAnsi"/>
          <w:sz w:val="22"/>
          <w:szCs w:val="22"/>
        </w:rPr>
        <w:t xml:space="preserve"> that </w:t>
      </w:r>
      <w:r w:rsidR="00536A7D">
        <w:rPr>
          <w:rFonts w:asciiTheme="minorHAnsi" w:hAnsiTheme="minorHAnsi"/>
          <w:sz w:val="22"/>
          <w:szCs w:val="22"/>
        </w:rPr>
        <w:t xml:space="preserve">Glunz &amp; Jensen’s </w:t>
      </w:r>
      <w:r>
        <w:rPr>
          <w:rFonts w:asciiTheme="minorHAnsi" w:hAnsiTheme="minorHAnsi"/>
          <w:sz w:val="22"/>
          <w:szCs w:val="22"/>
        </w:rPr>
        <w:t>manufacturing</w:t>
      </w:r>
      <w:r w:rsidR="00536A7D">
        <w:rPr>
          <w:rFonts w:asciiTheme="minorHAnsi" w:hAnsiTheme="minorHAnsi"/>
          <w:sz w:val="22"/>
          <w:szCs w:val="22"/>
        </w:rPr>
        <w:t xml:space="preserve"> division</w:t>
      </w:r>
      <w:r>
        <w:rPr>
          <w:rFonts w:asciiTheme="minorHAnsi" w:hAnsiTheme="minorHAnsi"/>
          <w:sz w:val="22"/>
          <w:szCs w:val="22"/>
        </w:rPr>
        <w:t xml:space="preserve"> for the PlateWriter 3000 is struggling to keep up.</w:t>
      </w:r>
    </w:p>
    <w:p w:rsidR="008766C3" w:rsidRDefault="008766C3" w:rsidP="008766C3">
      <w:pPr>
        <w:pStyle w:val="Default"/>
        <w:rPr>
          <w:rFonts w:asciiTheme="minorHAnsi" w:hAnsiTheme="minorHAnsi"/>
          <w:sz w:val="22"/>
          <w:szCs w:val="22"/>
        </w:rPr>
      </w:pPr>
    </w:p>
    <w:p w:rsidR="00F61427" w:rsidRDefault="009B70E1" w:rsidP="008766C3">
      <w:pPr>
        <w:pStyle w:val="Default"/>
        <w:rPr>
          <w:rFonts w:asciiTheme="minorHAnsi" w:hAnsiTheme="minorHAnsi"/>
          <w:sz w:val="22"/>
          <w:szCs w:val="22"/>
        </w:rPr>
      </w:pPr>
      <w:r w:rsidRPr="00495330">
        <w:rPr>
          <w:rFonts w:asciiTheme="minorHAnsi" w:hAnsiTheme="minorHAnsi"/>
          <w:sz w:val="22"/>
          <w:szCs w:val="22"/>
        </w:rPr>
        <w:t>With over 700 systems already installed worldwide</w:t>
      </w:r>
      <w:r>
        <w:rPr>
          <w:rFonts w:asciiTheme="minorHAnsi" w:hAnsiTheme="minorHAnsi"/>
          <w:sz w:val="22"/>
          <w:szCs w:val="22"/>
        </w:rPr>
        <w:t>, t</w:t>
      </w:r>
      <w:r w:rsidR="00F61427">
        <w:rPr>
          <w:rFonts w:asciiTheme="minorHAnsi" w:hAnsiTheme="minorHAnsi"/>
          <w:sz w:val="22"/>
          <w:szCs w:val="22"/>
        </w:rPr>
        <w:t>he</w:t>
      </w:r>
      <w:r w:rsidR="00F61427" w:rsidRPr="00495330">
        <w:rPr>
          <w:rFonts w:asciiTheme="minorHAnsi" w:hAnsiTheme="minorHAnsi"/>
          <w:sz w:val="22"/>
          <w:szCs w:val="22"/>
        </w:rPr>
        <w:t xml:space="preserve"> new PlateWr</w:t>
      </w:r>
      <w:r w:rsidR="00F61427">
        <w:rPr>
          <w:rFonts w:asciiTheme="minorHAnsi" w:hAnsiTheme="minorHAnsi"/>
          <w:sz w:val="22"/>
          <w:szCs w:val="22"/>
        </w:rPr>
        <w:t>iter</w:t>
      </w:r>
      <w:r w:rsidR="00F61427" w:rsidRPr="00495330">
        <w:rPr>
          <w:rFonts w:asciiTheme="minorHAnsi" w:hAnsiTheme="minorHAnsi"/>
          <w:sz w:val="22"/>
          <w:szCs w:val="22"/>
          <w:vertAlign w:val="superscript"/>
        </w:rPr>
        <w:t>TM</w:t>
      </w:r>
      <w:r w:rsidR="00F61427" w:rsidRPr="00495330">
        <w:rPr>
          <w:rFonts w:asciiTheme="minorHAnsi" w:hAnsiTheme="minorHAnsi"/>
          <w:sz w:val="22"/>
          <w:szCs w:val="22"/>
        </w:rPr>
        <w:t xml:space="preserve"> 3000 chemistry-free CtP solution is the third gener</w:t>
      </w:r>
      <w:r w:rsidR="00F61427">
        <w:rPr>
          <w:rFonts w:asciiTheme="minorHAnsi" w:hAnsiTheme="minorHAnsi"/>
          <w:sz w:val="22"/>
          <w:szCs w:val="22"/>
        </w:rPr>
        <w:t>ation of </w:t>
      </w:r>
      <w:r w:rsidR="00F61427" w:rsidRPr="00495330">
        <w:rPr>
          <w:rFonts w:asciiTheme="minorHAnsi" w:hAnsiTheme="minorHAnsi"/>
          <w:sz w:val="22"/>
          <w:szCs w:val="22"/>
        </w:rPr>
        <w:t>Glunz &amp; Jensen</w:t>
      </w:r>
      <w:r w:rsidR="00F61427">
        <w:rPr>
          <w:rFonts w:asciiTheme="minorHAnsi" w:hAnsiTheme="minorHAnsi"/>
          <w:sz w:val="22"/>
          <w:szCs w:val="22"/>
        </w:rPr>
        <w:t>’s</w:t>
      </w:r>
      <w:r w:rsidR="00F61427" w:rsidRPr="00495330">
        <w:rPr>
          <w:rFonts w:asciiTheme="minorHAnsi" w:hAnsiTheme="minorHAnsi"/>
          <w:sz w:val="22"/>
          <w:szCs w:val="22"/>
        </w:rPr>
        <w:t xml:space="preserve"> inkjet CTP technology</w:t>
      </w:r>
      <w:r w:rsidR="00F61427">
        <w:rPr>
          <w:rFonts w:asciiTheme="minorHAnsi" w:hAnsiTheme="minorHAnsi"/>
          <w:sz w:val="22"/>
          <w:szCs w:val="22"/>
        </w:rPr>
        <w:t>.</w:t>
      </w:r>
    </w:p>
    <w:p w:rsidR="008766C3" w:rsidRDefault="008766C3" w:rsidP="008766C3">
      <w:pPr>
        <w:pStyle w:val="Default"/>
        <w:rPr>
          <w:rFonts w:asciiTheme="minorHAnsi" w:hAnsiTheme="minorHAnsi"/>
          <w:sz w:val="22"/>
          <w:szCs w:val="22"/>
        </w:rPr>
      </w:pPr>
    </w:p>
    <w:p w:rsidR="009B70E1" w:rsidRDefault="009B70E1" w:rsidP="009B70E1">
      <w:pPr>
        <w:pStyle w:val="Default"/>
        <w:rPr>
          <w:rFonts w:asciiTheme="minorHAnsi" w:hAnsiTheme="minorHAnsi"/>
          <w:sz w:val="22"/>
          <w:szCs w:val="22"/>
        </w:rPr>
      </w:pPr>
      <w:r w:rsidRPr="003B6AFE">
        <w:rPr>
          <w:rFonts w:asciiTheme="minorHAnsi" w:hAnsiTheme="minorHAnsi"/>
          <w:b/>
          <w:sz w:val="22"/>
          <w:szCs w:val="22"/>
        </w:rPr>
        <w:t>Keld Thorsen, CEO at Glunz &amp; Jensen:</w:t>
      </w:r>
      <w:r>
        <w:rPr>
          <w:rFonts w:asciiTheme="minorHAnsi" w:hAnsiTheme="minorHAnsi"/>
          <w:sz w:val="22"/>
          <w:szCs w:val="22"/>
        </w:rPr>
        <w:t xml:space="preserve">  </w:t>
      </w:r>
      <w:r w:rsidR="00A02BC3">
        <w:rPr>
          <w:rFonts w:asciiTheme="minorHAnsi" w:hAnsiTheme="minorHAnsi"/>
          <w:sz w:val="22"/>
          <w:szCs w:val="22"/>
        </w:rPr>
        <w:t>“</w:t>
      </w:r>
      <w:r>
        <w:rPr>
          <w:rFonts w:asciiTheme="minorHAnsi" w:hAnsiTheme="minorHAnsi"/>
          <w:sz w:val="22"/>
          <w:szCs w:val="22"/>
        </w:rPr>
        <w:t xml:space="preserve">We are very happy with the success the PlateWriter 3000 has shown in such a short time. We were fully focused on delivering the most environmentally friendly plate making system available on the market. This has really been adopted by printers worldwide who wish to replace their </w:t>
      </w:r>
      <w:r w:rsidRPr="008D50F0">
        <w:rPr>
          <w:rFonts w:asciiTheme="minorHAnsi" w:hAnsiTheme="minorHAnsi"/>
          <w:sz w:val="22"/>
          <w:szCs w:val="22"/>
        </w:rPr>
        <w:t>inefficient chemistry-based plate making</w:t>
      </w:r>
      <w:r>
        <w:rPr>
          <w:rFonts w:asciiTheme="minorHAnsi" w:hAnsiTheme="minorHAnsi"/>
          <w:sz w:val="22"/>
          <w:szCs w:val="22"/>
        </w:rPr>
        <w:t xml:space="preserve"> </w:t>
      </w:r>
      <w:r w:rsidRPr="008D50F0">
        <w:rPr>
          <w:rFonts w:asciiTheme="minorHAnsi" w:hAnsiTheme="minorHAnsi"/>
          <w:sz w:val="22"/>
          <w:szCs w:val="22"/>
        </w:rPr>
        <w:t>system with a new ultra energy efficient,</w:t>
      </w:r>
      <w:r>
        <w:rPr>
          <w:rFonts w:asciiTheme="minorHAnsi" w:hAnsiTheme="minorHAnsi"/>
          <w:sz w:val="22"/>
          <w:szCs w:val="22"/>
        </w:rPr>
        <w:t xml:space="preserve"> </w:t>
      </w:r>
      <w:r w:rsidRPr="008D50F0">
        <w:rPr>
          <w:rFonts w:asciiTheme="minorHAnsi" w:hAnsiTheme="minorHAnsi"/>
          <w:sz w:val="22"/>
          <w:szCs w:val="22"/>
        </w:rPr>
        <w:t>chemistry-free p</w:t>
      </w:r>
      <w:r>
        <w:rPr>
          <w:rFonts w:asciiTheme="minorHAnsi" w:hAnsiTheme="minorHAnsi"/>
          <w:sz w:val="22"/>
          <w:szCs w:val="22"/>
        </w:rPr>
        <w:t>late maker from Glunz &amp; Jensen.”</w:t>
      </w:r>
    </w:p>
    <w:p w:rsidR="009B70E1" w:rsidRDefault="009B70E1" w:rsidP="009B70E1">
      <w:pPr>
        <w:pStyle w:val="Default"/>
        <w:rPr>
          <w:rFonts w:asciiTheme="minorHAnsi" w:hAnsiTheme="minorHAnsi"/>
          <w:sz w:val="22"/>
          <w:szCs w:val="22"/>
        </w:rPr>
      </w:pPr>
    </w:p>
    <w:p w:rsidR="009B70E1" w:rsidRPr="00076CB7" w:rsidRDefault="009B70E1" w:rsidP="009B70E1">
      <w:pPr>
        <w:pStyle w:val="Default"/>
        <w:rPr>
          <w:rFonts w:asciiTheme="minorHAnsi" w:hAnsiTheme="minorHAnsi"/>
          <w:b/>
          <w:sz w:val="22"/>
          <w:szCs w:val="22"/>
        </w:rPr>
      </w:pPr>
      <w:r w:rsidRPr="00076CB7">
        <w:rPr>
          <w:rFonts w:asciiTheme="minorHAnsi" w:hAnsiTheme="minorHAnsi"/>
          <w:b/>
          <w:sz w:val="22"/>
          <w:szCs w:val="22"/>
        </w:rPr>
        <w:t xml:space="preserve">Mark Baker-Home, Business Director </w:t>
      </w:r>
      <w:r>
        <w:rPr>
          <w:rFonts w:asciiTheme="minorHAnsi" w:hAnsiTheme="minorHAnsi"/>
          <w:b/>
          <w:sz w:val="22"/>
          <w:szCs w:val="22"/>
        </w:rPr>
        <w:t>at</w:t>
      </w:r>
      <w:r w:rsidRPr="00076CB7">
        <w:rPr>
          <w:rFonts w:asciiTheme="minorHAnsi" w:hAnsiTheme="minorHAnsi"/>
          <w:b/>
          <w:sz w:val="22"/>
          <w:szCs w:val="22"/>
        </w:rPr>
        <w:t xml:space="preserve"> Glunz &amp; Jensen</w:t>
      </w:r>
      <w:r w:rsidR="003B6AFE">
        <w:rPr>
          <w:rFonts w:asciiTheme="minorHAnsi" w:hAnsiTheme="minorHAnsi"/>
          <w:b/>
          <w:sz w:val="22"/>
          <w:szCs w:val="22"/>
        </w:rPr>
        <w:t xml:space="preserve"> continues…</w:t>
      </w:r>
    </w:p>
    <w:p w:rsidR="009B70E1" w:rsidRDefault="00A02BC3" w:rsidP="009B70E1">
      <w:pPr>
        <w:pStyle w:val="Default"/>
        <w:rPr>
          <w:rFonts w:asciiTheme="minorHAnsi" w:hAnsiTheme="minorHAnsi"/>
          <w:sz w:val="22"/>
          <w:szCs w:val="22"/>
        </w:rPr>
      </w:pPr>
      <w:r>
        <w:rPr>
          <w:rFonts w:asciiTheme="minorHAnsi" w:hAnsiTheme="minorHAnsi"/>
          <w:sz w:val="22"/>
          <w:szCs w:val="22"/>
        </w:rPr>
        <w:t>“</w:t>
      </w:r>
      <w:r w:rsidR="009B70E1" w:rsidRPr="0084230E">
        <w:rPr>
          <w:rFonts w:asciiTheme="minorHAnsi" w:hAnsiTheme="minorHAnsi"/>
          <w:sz w:val="22"/>
          <w:szCs w:val="22"/>
        </w:rPr>
        <w:t>The PlateWriter</w:t>
      </w:r>
      <w:r w:rsidR="009B70E1" w:rsidRPr="0084230E">
        <w:rPr>
          <w:rFonts w:asciiTheme="minorHAnsi" w:hAnsiTheme="minorHAnsi" w:hint="eastAsia"/>
          <w:sz w:val="22"/>
          <w:szCs w:val="22"/>
        </w:rPr>
        <w:t>™</w:t>
      </w:r>
      <w:r w:rsidR="009B70E1" w:rsidRPr="0084230E">
        <w:rPr>
          <w:rFonts w:asciiTheme="minorHAnsi" w:hAnsiTheme="minorHAnsi"/>
          <w:sz w:val="22"/>
          <w:szCs w:val="22"/>
        </w:rPr>
        <w:t xml:space="preserve"> </w:t>
      </w:r>
      <w:r w:rsidR="009B70E1">
        <w:rPr>
          <w:rFonts w:asciiTheme="minorHAnsi" w:hAnsiTheme="minorHAnsi"/>
          <w:sz w:val="22"/>
          <w:szCs w:val="22"/>
        </w:rPr>
        <w:t>3000</w:t>
      </w:r>
      <w:r w:rsidR="009B70E1" w:rsidRPr="0084230E">
        <w:rPr>
          <w:rFonts w:asciiTheme="minorHAnsi" w:hAnsiTheme="minorHAnsi"/>
          <w:sz w:val="22"/>
          <w:szCs w:val="22"/>
        </w:rPr>
        <w:t xml:space="preserve"> boast</w:t>
      </w:r>
      <w:r w:rsidR="003B6AFE">
        <w:rPr>
          <w:rFonts w:asciiTheme="minorHAnsi" w:hAnsiTheme="minorHAnsi"/>
          <w:sz w:val="22"/>
          <w:szCs w:val="22"/>
        </w:rPr>
        <w:t>s</w:t>
      </w:r>
      <w:r w:rsidR="009B70E1" w:rsidRPr="0084230E">
        <w:rPr>
          <w:rFonts w:asciiTheme="minorHAnsi" w:hAnsiTheme="minorHAnsi"/>
          <w:sz w:val="22"/>
          <w:szCs w:val="22"/>
        </w:rPr>
        <w:t xml:space="preserve"> innovative technology and sets new standards for</w:t>
      </w:r>
      <w:r w:rsidR="009B70E1">
        <w:rPr>
          <w:rFonts w:asciiTheme="minorHAnsi" w:hAnsiTheme="minorHAnsi"/>
          <w:sz w:val="22"/>
          <w:szCs w:val="22"/>
        </w:rPr>
        <w:t xml:space="preserve"> </w:t>
      </w:r>
      <w:r w:rsidR="009B70E1" w:rsidRPr="0084230E">
        <w:rPr>
          <w:rFonts w:asciiTheme="minorHAnsi" w:hAnsiTheme="minorHAnsi"/>
          <w:sz w:val="22"/>
          <w:szCs w:val="22"/>
        </w:rPr>
        <w:t>the cost, flexibility and</w:t>
      </w:r>
      <w:r w:rsidR="009B70E1">
        <w:rPr>
          <w:rFonts w:asciiTheme="minorHAnsi" w:hAnsiTheme="minorHAnsi"/>
          <w:sz w:val="22"/>
          <w:szCs w:val="22"/>
        </w:rPr>
        <w:t xml:space="preserve"> </w:t>
      </w:r>
      <w:r w:rsidR="009B70E1" w:rsidRPr="0084230E">
        <w:rPr>
          <w:rFonts w:asciiTheme="minorHAnsi" w:hAnsiTheme="minorHAnsi"/>
          <w:sz w:val="22"/>
          <w:szCs w:val="22"/>
        </w:rPr>
        <w:t>speed of plate making for</w:t>
      </w:r>
      <w:r w:rsidR="009B70E1">
        <w:rPr>
          <w:rFonts w:asciiTheme="minorHAnsi" w:hAnsiTheme="minorHAnsi"/>
          <w:sz w:val="22"/>
          <w:szCs w:val="22"/>
        </w:rPr>
        <w:t xml:space="preserve"> </w:t>
      </w:r>
      <w:r w:rsidR="009B70E1" w:rsidRPr="0084230E">
        <w:rPr>
          <w:rFonts w:asciiTheme="minorHAnsi" w:hAnsiTheme="minorHAnsi"/>
          <w:sz w:val="22"/>
          <w:szCs w:val="22"/>
        </w:rPr>
        <w:t>small to medium format</w:t>
      </w:r>
      <w:r w:rsidR="009B70E1">
        <w:rPr>
          <w:rFonts w:asciiTheme="minorHAnsi" w:hAnsiTheme="minorHAnsi"/>
          <w:sz w:val="22"/>
          <w:szCs w:val="22"/>
        </w:rPr>
        <w:t xml:space="preserve"> </w:t>
      </w:r>
      <w:r w:rsidR="009B70E1" w:rsidRPr="0084230E">
        <w:rPr>
          <w:rFonts w:asciiTheme="minorHAnsi" w:hAnsiTheme="minorHAnsi"/>
          <w:sz w:val="22"/>
          <w:szCs w:val="22"/>
        </w:rPr>
        <w:t>commercial printers.</w:t>
      </w:r>
      <w:r w:rsidR="009B70E1" w:rsidRPr="00170EE0">
        <w:rPr>
          <w:rFonts w:asciiTheme="minorHAnsi" w:hAnsiTheme="minorHAnsi"/>
          <w:sz w:val="22"/>
          <w:szCs w:val="22"/>
        </w:rPr>
        <w:t xml:space="preserve"> </w:t>
      </w:r>
      <w:r w:rsidR="009B70E1">
        <w:rPr>
          <w:rFonts w:asciiTheme="minorHAnsi" w:hAnsiTheme="minorHAnsi"/>
          <w:sz w:val="22"/>
          <w:szCs w:val="22"/>
        </w:rPr>
        <w:t xml:space="preserve">Printers </w:t>
      </w:r>
      <w:r w:rsidR="009B70E1" w:rsidRPr="008D50F0">
        <w:rPr>
          <w:rFonts w:asciiTheme="minorHAnsi" w:hAnsiTheme="minorHAnsi"/>
          <w:sz w:val="22"/>
          <w:szCs w:val="22"/>
        </w:rPr>
        <w:t>can save</w:t>
      </w:r>
      <w:r w:rsidR="009B70E1">
        <w:rPr>
          <w:rFonts w:asciiTheme="minorHAnsi" w:hAnsiTheme="minorHAnsi"/>
          <w:sz w:val="22"/>
          <w:szCs w:val="22"/>
        </w:rPr>
        <w:t xml:space="preserve"> </w:t>
      </w:r>
      <w:r w:rsidR="009B70E1" w:rsidRPr="008D50F0">
        <w:rPr>
          <w:rFonts w:asciiTheme="minorHAnsi" w:hAnsiTheme="minorHAnsi"/>
          <w:sz w:val="22"/>
          <w:szCs w:val="22"/>
        </w:rPr>
        <w:t>both energy and money</w:t>
      </w:r>
      <w:r w:rsidR="009B70E1">
        <w:rPr>
          <w:rFonts w:asciiTheme="minorHAnsi" w:hAnsiTheme="minorHAnsi"/>
          <w:sz w:val="22"/>
          <w:szCs w:val="22"/>
        </w:rPr>
        <w:t>, in addition the iCtP PlateWriter offers a 100% chemistry free way of making plates whilst at the same time driving down CO2 emissions by up to 90% compared to traditional plate</w:t>
      </w:r>
      <w:r>
        <w:rPr>
          <w:rFonts w:asciiTheme="minorHAnsi" w:hAnsiTheme="minorHAnsi"/>
          <w:sz w:val="22"/>
          <w:szCs w:val="22"/>
        </w:rPr>
        <w:t xml:space="preserve"> </w:t>
      </w:r>
      <w:r w:rsidR="009B70E1">
        <w:rPr>
          <w:rFonts w:asciiTheme="minorHAnsi" w:hAnsiTheme="minorHAnsi"/>
          <w:sz w:val="22"/>
          <w:szCs w:val="22"/>
        </w:rPr>
        <w:t>making technologies.”</w:t>
      </w:r>
    </w:p>
    <w:p w:rsidR="00536A7D" w:rsidRDefault="00536A7D" w:rsidP="00536A7D">
      <w:pPr>
        <w:pStyle w:val="Default"/>
        <w:rPr>
          <w:rFonts w:asciiTheme="minorHAnsi" w:hAnsiTheme="minorHAnsi"/>
          <w:sz w:val="22"/>
          <w:szCs w:val="22"/>
        </w:rPr>
      </w:pPr>
    </w:p>
    <w:p w:rsidR="009B70E1" w:rsidRDefault="00536A7D" w:rsidP="009B70E1">
      <w:pPr>
        <w:pStyle w:val="Default"/>
        <w:rPr>
          <w:rFonts w:asciiTheme="minorHAnsi" w:hAnsiTheme="minorHAnsi"/>
          <w:sz w:val="22"/>
          <w:szCs w:val="22"/>
        </w:rPr>
      </w:pPr>
      <w:r>
        <w:rPr>
          <w:rFonts w:asciiTheme="minorHAnsi" w:hAnsiTheme="minorHAnsi"/>
          <w:sz w:val="22"/>
          <w:szCs w:val="22"/>
        </w:rPr>
        <w:t xml:space="preserve">In addition to the </w:t>
      </w:r>
      <w:r w:rsidR="009B70E1">
        <w:rPr>
          <w:rFonts w:asciiTheme="minorHAnsi" w:hAnsiTheme="minorHAnsi"/>
          <w:sz w:val="22"/>
          <w:szCs w:val="22"/>
        </w:rPr>
        <w:t xml:space="preserve">global demand for this new </w:t>
      </w:r>
      <w:r w:rsidR="00A02BC3">
        <w:rPr>
          <w:rFonts w:asciiTheme="minorHAnsi" w:hAnsiTheme="minorHAnsi"/>
          <w:sz w:val="22"/>
          <w:szCs w:val="22"/>
        </w:rPr>
        <w:t>p</w:t>
      </w:r>
      <w:r w:rsidR="009B70E1">
        <w:rPr>
          <w:rFonts w:asciiTheme="minorHAnsi" w:hAnsiTheme="minorHAnsi"/>
          <w:sz w:val="22"/>
          <w:szCs w:val="22"/>
        </w:rPr>
        <w:t>late</w:t>
      </w:r>
      <w:r w:rsidR="00A02BC3">
        <w:rPr>
          <w:rFonts w:asciiTheme="minorHAnsi" w:hAnsiTheme="minorHAnsi"/>
          <w:sz w:val="22"/>
          <w:szCs w:val="22"/>
        </w:rPr>
        <w:t xml:space="preserve"> </w:t>
      </w:r>
      <w:r w:rsidR="009B70E1">
        <w:rPr>
          <w:rFonts w:asciiTheme="minorHAnsi" w:hAnsiTheme="minorHAnsi"/>
          <w:sz w:val="22"/>
          <w:szCs w:val="22"/>
        </w:rPr>
        <w:t>making technology</w:t>
      </w:r>
      <w:r>
        <w:rPr>
          <w:rFonts w:asciiTheme="minorHAnsi" w:hAnsiTheme="minorHAnsi"/>
          <w:sz w:val="22"/>
          <w:szCs w:val="22"/>
        </w:rPr>
        <w:t xml:space="preserve">, there are </w:t>
      </w:r>
      <w:r w:rsidR="003B6AFE">
        <w:rPr>
          <w:rFonts w:asciiTheme="minorHAnsi" w:hAnsiTheme="minorHAnsi"/>
          <w:sz w:val="22"/>
          <w:szCs w:val="22"/>
        </w:rPr>
        <w:t>two</w:t>
      </w:r>
      <w:r>
        <w:rPr>
          <w:rFonts w:asciiTheme="minorHAnsi" w:hAnsiTheme="minorHAnsi"/>
          <w:sz w:val="22"/>
          <w:szCs w:val="22"/>
        </w:rPr>
        <w:t xml:space="preserve"> major OEM names from the printing industry also in discussions with the Danish manufacturer about taking the </w:t>
      </w:r>
      <w:r w:rsidR="009B70E1">
        <w:rPr>
          <w:rFonts w:asciiTheme="minorHAnsi" w:hAnsiTheme="minorHAnsi"/>
          <w:sz w:val="22"/>
          <w:szCs w:val="22"/>
        </w:rPr>
        <w:t>PlateWriter technology</w:t>
      </w:r>
      <w:r>
        <w:rPr>
          <w:rFonts w:asciiTheme="minorHAnsi" w:hAnsiTheme="minorHAnsi"/>
          <w:sz w:val="22"/>
          <w:szCs w:val="22"/>
        </w:rPr>
        <w:t xml:space="preserve"> under their own </w:t>
      </w:r>
      <w:r w:rsidR="009B70E1">
        <w:rPr>
          <w:rFonts w:asciiTheme="minorHAnsi" w:hAnsiTheme="minorHAnsi"/>
          <w:sz w:val="22"/>
          <w:szCs w:val="22"/>
        </w:rPr>
        <w:t>brand as well.</w:t>
      </w:r>
      <w:r>
        <w:rPr>
          <w:rFonts w:asciiTheme="minorHAnsi" w:hAnsiTheme="minorHAnsi"/>
          <w:sz w:val="22"/>
          <w:szCs w:val="22"/>
        </w:rPr>
        <w:t xml:space="preserve"> </w:t>
      </w:r>
    </w:p>
    <w:p w:rsidR="003B6AFE" w:rsidRDefault="003B6AFE" w:rsidP="009B70E1">
      <w:pPr>
        <w:pStyle w:val="Default"/>
        <w:rPr>
          <w:rFonts w:asciiTheme="minorHAnsi" w:hAnsiTheme="minorHAnsi"/>
          <w:sz w:val="22"/>
          <w:szCs w:val="22"/>
        </w:rPr>
      </w:pPr>
    </w:p>
    <w:p w:rsidR="003B6AFE" w:rsidRDefault="009B70E1" w:rsidP="003B6AFE">
      <w:pPr>
        <w:pStyle w:val="Default"/>
        <w:rPr>
          <w:rFonts w:asciiTheme="minorHAnsi" w:hAnsiTheme="minorHAnsi"/>
          <w:sz w:val="22"/>
          <w:szCs w:val="22"/>
        </w:rPr>
      </w:pPr>
      <w:r w:rsidRPr="003B6AFE">
        <w:rPr>
          <w:rFonts w:asciiTheme="minorHAnsi" w:hAnsiTheme="minorHAnsi"/>
          <w:sz w:val="22"/>
          <w:szCs w:val="22"/>
        </w:rPr>
        <w:t>Glunz &amp; Jensen attribute</w:t>
      </w:r>
      <w:r w:rsidR="00A02BC3">
        <w:rPr>
          <w:rFonts w:asciiTheme="minorHAnsi" w:hAnsiTheme="minorHAnsi"/>
          <w:sz w:val="22"/>
          <w:szCs w:val="22"/>
        </w:rPr>
        <w:t>s</w:t>
      </w:r>
      <w:r w:rsidRPr="003B6AFE">
        <w:rPr>
          <w:rFonts w:asciiTheme="minorHAnsi" w:hAnsiTheme="minorHAnsi"/>
          <w:sz w:val="22"/>
          <w:szCs w:val="22"/>
        </w:rPr>
        <w:t xml:space="preserve"> </w:t>
      </w:r>
      <w:r w:rsidR="003B6AFE">
        <w:rPr>
          <w:rFonts w:asciiTheme="minorHAnsi" w:hAnsiTheme="minorHAnsi"/>
          <w:sz w:val="22"/>
          <w:szCs w:val="22"/>
        </w:rPr>
        <w:t xml:space="preserve">to </w:t>
      </w:r>
      <w:r w:rsidRPr="003B6AFE">
        <w:rPr>
          <w:rFonts w:asciiTheme="minorHAnsi" w:hAnsiTheme="minorHAnsi"/>
          <w:sz w:val="22"/>
          <w:szCs w:val="22"/>
        </w:rPr>
        <w:t xml:space="preserve">their success </w:t>
      </w:r>
      <w:r w:rsidR="003B6AFE">
        <w:rPr>
          <w:rFonts w:asciiTheme="minorHAnsi" w:hAnsiTheme="minorHAnsi"/>
          <w:sz w:val="22"/>
          <w:szCs w:val="22"/>
        </w:rPr>
        <w:t>by simply enabling printer</w:t>
      </w:r>
      <w:r w:rsidRPr="003B6AFE">
        <w:rPr>
          <w:rFonts w:asciiTheme="minorHAnsi" w:hAnsiTheme="minorHAnsi"/>
          <w:sz w:val="22"/>
          <w:szCs w:val="22"/>
        </w:rPr>
        <w:t>s to reduce their costs through ecology</w:t>
      </w:r>
      <w:r w:rsidR="003B6AFE">
        <w:rPr>
          <w:rFonts w:asciiTheme="minorHAnsi" w:hAnsiTheme="minorHAnsi"/>
          <w:sz w:val="22"/>
          <w:szCs w:val="22"/>
        </w:rPr>
        <w:t xml:space="preserve">. </w:t>
      </w:r>
    </w:p>
    <w:p w:rsidR="00A02BC3" w:rsidRDefault="00A02BC3" w:rsidP="003B6AFE">
      <w:pPr>
        <w:pStyle w:val="Default"/>
        <w:rPr>
          <w:rFonts w:asciiTheme="minorHAnsi" w:hAnsiTheme="minorHAnsi"/>
          <w:sz w:val="22"/>
          <w:szCs w:val="22"/>
        </w:rPr>
      </w:pPr>
    </w:p>
    <w:p w:rsidR="003B6AFE" w:rsidRDefault="003B6AFE" w:rsidP="003B6AFE">
      <w:pPr>
        <w:pStyle w:val="Default"/>
        <w:rPr>
          <w:rFonts w:asciiTheme="minorHAnsi" w:hAnsiTheme="minorHAnsi"/>
          <w:sz w:val="22"/>
          <w:szCs w:val="22"/>
        </w:rPr>
      </w:pPr>
      <w:r>
        <w:rPr>
          <w:rFonts w:asciiTheme="minorHAnsi" w:hAnsiTheme="minorHAnsi"/>
          <w:sz w:val="22"/>
          <w:szCs w:val="22"/>
        </w:rPr>
        <w:t>The PlateWriter 3000 shows that e</w:t>
      </w:r>
      <w:r w:rsidR="009B70E1" w:rsidRPr="003B6AFE">
        <w:rPr>
          <w:rFonts w:asciiTheme="minorHAnsi" w:hAnsiTheme="minorHAnsi"/>
          <w:sz w:val="22"/>
          <w:szCs w:val="22"/>
        </w:rPr>
        <w:t>nvironmentally friendly plate making makes good business sense</w:t>
      </w:r>
      <w:r>
        <w:rPr>
          <w:rFonts w:asciiTheme="minorHAnsi" w:hAnsiTheme="minorHAnsi"/>
          <w:sz w:val="22"/>
          <w:szCs w:val="22"/>
        </w:rPr>
        <w:t>..</w:t>
      </w:r>
      <w:r w:rsidR="009B70E1" w:rsidRPr="003B6AFE">
        <w:rPr>
          <w:rFonts w:asciiTheme="minorHAnsi" w:hAnsiTheme="minorHAnsi"/>
          <w:sz w:val="22"/>
          <w:szCs w:val="22"/>
        </w:rPr>
        <w:t>.</w:t>
      </w:r>
    </w:p>
    <w:p w:rsidR="003B6AFE" w:rsidRDefault="003B6AFE">
      <w:pPr>
        <w:rPr>
          <w:rFonts w:asciiTheme="minorHAnsi" w:eastAsiaTheme="minorHAnsi" w:hAnsiTheme="minorHAnsi" w:cs="Calibri"/>
          <w:color w:val="000000"/>
          <w:sz w:val="22"/>
          <w:szCs w:val="22"/>
          <w:lang w:val="en-US" w:eastAsia="en-US"/>
        </w:rPr>
      </w:pPr>
      <w:r w:rsidRPr="003B6AFE">
        <w:rPr>
          <w:rFonts w:asciiTheme="minorHAnsi" w:hAnsiTheme="minorHAnsi"/>
          <w:sz w:val="22"/>
          <w:szCs w:val="22"/>
          <w:lang w:val="en-US"/>
        </w:rPr>
        <w:br w:type="page"/>
      </w:r>
    </w:p>
    <w:p w:rsidR="003B6AFE" w:rsidRPr="003B6AFE" w:rsidRDefault="003B6AFE" w:rsidP="003B6AFE">
      <w:pPr>
        <w:pStyle w:val="Default"/>
        <w:rPr>
          <w:rFonts w:asciiTheme="minorHAnsi" w:hAnsiTheme="minorHAnsi"/>
          <w:sz w:val="22"/>
          <w:szCs w:val="22"/>
        </w:rPr>
      </w:pPr>
    </w:p>
    <w:p w:rsidR="003B6AFE" w:rsidRPr="003B6AFE" w:rsidRDefault="003B6AFE" w:rsidP="003B6AFE">
      <w:pPr>
        <w:pStyle w:val="Default"/>
        <w:rPr>
          <w:rFonts w:asciiTheme="minorHAnsi" w:hAnsiTheme="minorHAnsi"/>
          <w:sz w:val="22"/>
          <w:szCs w:val="22"/>
        </w:rPr>
      </w:pPr>
    </w:p>
    <w:p w:rsidR="00F61427" w:rsidRPr="003B6AFE" w:rsidRDefault="00536A7D" w:rsidP="003B6AFE">
      <w:pPr>
        <w:pStyle w:val="Default"/>
        <w:rPr>
          <w:rFonts w:asciiTheme="minorHAnsi" w:hAnsiTheme="minorHAnsi"/>
          <w:b/>
          <w:sz w:val="22"/>
          <w:szCs w:val="22"/>
        </w:rPr>
      </w:pPr>
      <w:r w:rsidRPr="003B6AFE">
        <w:rPr>
          <w:rFonts w:asciiTheme="minorHAnsi" w:hAnsiTheme="minorHAnsi"/>
          <w:b/>
          <w:sz w:val="22"/>
          <w:szCs w:val="22"/>
        </w:rPr>
        <w:t xml:space="preserve">Background:  </w:t>
      </w:r>
      <w:r w:rsidR="00F61427" w:rsidRPr="003B6AFE">
        <w:rPr>
          <w:rFonts w:asciiTheme="minorHAnsi" w:hAnsiTheme="minorHAnsi"/>
          <w:b/>
          <w:sz w:val="22"/>
          <w:szCs w:val="22"/>
        </w:rPr>
        <w:t>Why is the PlateWriter 3000 exciting the market globally?</w:t>
      </w:r>
    </w:p>
    <w:p w:rsidR="00F61427" w:rsidRDefault="00F61427" w:rsidP="00F61427">
      <w:pPr>
        <w:pStyle w:val="Default"/>
        <w:rPr>
          <w:rFonts w:asciiTheme="minorHAnsi" w:hAnsiTheme="minorHAnsi"/>
          <w:b/>
          <w:sz w:val="22"/>
          <w:szCs w:val="22"/>
        </w:rPr>
      </w:pPr>
    </w:p>
    <w:p w:rsidR="00603687" w:rsidRDefault="00F61427" w:rsidP="00603687">
      <w:pPr>
        <w:pStyle w:val="Default"/>
        <w:rPr>
          <w:rFonts w:asciiTheme="minorHAnsi" w:hAnsiTheme="minorHAnsi"/>
          <w:sz w:val="22"/>
          <w:szCs w:val="22"/>
        </w:rPr>
      </w:pPr>
      <w:r>
        <w:rPr>
          <w:rFonts w:asciiTheme="minorHAnsi" w:hAnsiTheme="minorHAnsi"/>
          <w:sz w:val="22"/>
          <w:szCs w:val="22"/>
        </w:rPr>
        <w:t>Inkjet has previously been a fairly slow medium to produce printing plates, so up ti</w:t>
      </w:r>
      <w:r w:rsidR="00A02BC3">
        <w:rPr>
          <w:rFonts w:asciiTheme="minorHAnsi" w:hAnsiTheme="minorHAnsi"/>
          <w:sz w:val="22"/>
          <w:szCs w:val="22"/>
        </w:rPr>
        <w:t>l</w:t>
      </w:r>
      <w:r>
        <w:rPr>
          <w:rFonts w:asciiTheme="minorHAnsi" w:hAnsiTheme="minorHAnsi"/>
          <w:sz w:val="22"/>
          <w:szCs w:val="22"/>
        </w:rPr>
        <w:t xml:space="preserve">l now </w:t>
      </w:r>
      <w:r w:rsidR="00A02BC3">
        <w:rPr>
          <w:rFonts w:asciiTheme="minorHAnsi" w:hAnsiTheme="minorHAnsi"/>
          <w:sz w:val="22"/>
          <w:szCs w:val="22"/>
        </w:rPr>
        <w:t xml:space="preserve">it </w:t>
      </w:r>
      <w:r>
        <w:rPr>
          <w:rFonts w:asciiTheme="minorHAnsi" w:hAnsiTheme="minorHAnsi"/>
          <w:sz w:val="22"/>
          <w:szCs w:val="22"/>
        </w:rPr>
        <w:t xml:space="preserve">has only really been suitable to smaller printers with low productivity. The </w:t>
      </w:r>
      <w:proofErr w:type="gramStart"/>
      <w:r>
        <w:rPr>
          <w:rFonts w:asciiTheme="minorHAnsi" w:hAnsiTheme="minorHAnsi"/>
          <w:sz w:val="22"/>
          <w:szCs w:val="22"/>
        </w:rPr>
        <w:t>PlateWriter3000,</w:t>
      </w:r>
      <w:proofErr w:type="gramEnd"/>
      <w:r>
        <w:rPr>
          <w:rFonts w:asciiTheme="minorHAnsi" w:hAnsiTheme="minorHAnsi"/>
          <w:sz w:val="22"/>
          <w:szCs w:val="22"/>
        </w:rPr>
        <w:t xml:space="preserve"> </w:t>
      </w:r>
      <w:r w:rsidR="00603687">
        <w:rPr>
          <w:rFonts w:asciiTheme="minorHAnsi" w:hAnsiTheme="minorHAnsi"/>
          <w:sz w:val="22"/>
          <w:szCs w:val="22"/>
        </w:rPr>
        <w:t xml:space="preserve">breaks from that convention making </w:t>
      </w:r>
      <w:r w:rsidR="00536A7D">
        <w:rPr>
          <w:rFonts w:asciiTheme="minorHAnsi" w:hAnsiTheme="minorHAnsi"/>
          <w:sz w:val="22"/>
          <w:szCs w:val="22"/>
        </w:rPr>
        <w:t xml:space="preserve">Heidelberg GTO52 plates in as little as 2 </w:t>
      </w:r>
      <w:r w:rsidR="00A02BC3">
        <w:rPr>
          <w:rFonts w:asciiTheme="minorHAnsi" w:hAnsiTheme="minorHAnsi"/>
          <w:sz w:val="22"/>
          <w:szCs w:val="22"/>
        </w:rPr>
        <w:t>-</w:t>
      </w:r>
      <w:r w:rsidR="00536A7D">
        <w:rPr>
          <w:rFonts w:asciiTheme="minorHAnsi" w:hAnsiTheme="minorHAnsi"/>
          <w:sz w:val="22"/>
          <w:szCs w:val="22"/>
        </w:rPr>
        <w:t xml:space="preserve"> 3 </w:t>
      </w:r>
      <w:proofErr w:type="spellStart"/>
      <w:r w:rsidR="00536A7D">
        <w:rPr>
          <w:rFonts w:asciiTheme="minorHAnsi" w:hAnsiTheme="minorHAnsi"/>
          <w:sz w:val="22"/>
          <w:szCs w:val="22"/>
        </w:rPr>
        <w:t>mins</w:t>
      </w:r>
      <w:proofErr w:type="spellEnd"/>
      <w:r w:rsidR="00536A7D">
        <w:rPr>
          <w:rFonts w:asciiTheme="minorHAnsi" w:hAnsiTheme="minorHAnsi"/>
          <w:sz w:val="22"/>
          <w:szCs w:val="22"/>
        </w:rPr>
        <w:t xml:space="preserve"> per plate, </w:t>
      </w:r>
      <w:r w:rsidR="00391E40">
        <w:rPr>
          <w:rFonts w:asciiTheme="minorHAnsi" w:hAnsiTheme="minorHAnsi"/>
          <w:sz w:val="22"/>
          <w:szCs w:val="22"/>
        </w:rPr>
        <w:t>and just over 6</w:t>
      </w:r>
      <w:r w:rsidR="00A02BC3">
        <w:rPr>
          <w:rFonts w:asciiTheme="minorHAnsi" w:hAnsiTheme="minorHAnsi"/>
          <w:sz w:val="22"/>
          <w:szCs w:val="22"/>
        </w:rPr>
        <w:t xml:space="preserve"> </w:t>
      </w:r>
      <w:r w:rsidR="00391E40">
        <w:rPr>
          <w:rFonts w:asciiTheme="minorHAnsi" w:hAnsiTheme="minorHAnsi"/>
          <w:sz w:val="22"/>
          <w:szCs w:val="22"/>
        </w:rPr>
        <w:t>mins for Heidelberg Speedmaster 74 plates.</w:t>
      </w:r>
      <w:r w:rsidR="00603687" w:rsidRPr="00603687">
        <w:rPr>
          <w:rFonts w:asciiTheme="minorHAnsi" w:hAnsiTheme="minorHAnsi"/>
          <w:sz w:val="22"/>
          <w:szCs w:val="22"/>
        </w:rPr>
        <w:t xml:space="preserve"> </w:t>
      </w:r>
      <w:r w:rsidR="00603687">
        <w:rPr>
          <w:rFonts w:asciiTheme="minorHAnsi" w:hAnsiTheme="minorHAnsi"/>
          <w:sz w:val="22"/>
          <w:szCs w:val="22"/>
        </w:rPr>
        <w:t xml:space="preserve"> All of this with exceptionally high resolution and the resulting image quality </w:t>
      </w:r>
      <w:proofErr w:type="gramStart"/>
      <w:r w:rsidR="00603687">
        <w:rPr>
          <w:rFonts w:asciiTheme="minorHAnsi" w:hAnsiTheme="minorHAnsi"/>
          <w:sz w:val="22"/>
          <w:szCs w:val="22"/>
        </w:rPr>
        <w:t>is</w:t>
      </w:r>
      <w:proofErr w:type="gramEnd"/>
      <w:r w:rsidR="00603687">
        <w:rPr>
          <w:rFonts w:asciiTheme="minorHAnsi" w:hAnsiTheme="minorHAnsi"/>
          <w:sz w:val="22"/>
          <w:szCs w:val="22"/>
        </w:rPr>
        <w:t xml:space="preserve"> suitable for almost all printing companies.  </w:t>
      </w:r>
    </w:p>
    <w:p w:rsidR="00391E40" w:rsidRDefault="00391E40" w:rsidP="007C2F1D">
      <w:pPr>
        <w:pStyle w:val="Default"/>
        <w:rPr>
          <w:rFonts w:asciiTheme="minorHAnsi" w:hAnsiTheme="minorHAnsi"/>
          <w:sz w:val="22"/>
          <w:szCs w:val="22"/>
        </w:rPr>
      </w:pPr>
      <w:r>
        <w:rPr>
          <w:rFonts w:asciiTheme="minorHAnsi" w:hAnsiTheme="minorHAnsi"/>
          <w:sz w:val="22"/>
          <w:szCs w:val="22"/>
        </w:rPr>
        <w:t xml:space="preserve">  </w:t>
      </w:r>
    </w:p>
    <w:p w:rsidR="007C2F1D" w:rsidRDefault="00391E40" w:rsidP="007C2F1D">
      <w:pPr>
        <w:pStyle w:val="Default"/>
        <w:rPr>
          <w:rFonts w:asciiTheme="minorHAnsi" w:hAnsiTheme="minorHAnsi"/>
          <w:sz w:val="22"/>
          <w:szCs w:val="22"/>
        </w:rPr>
      </w:pPr>
      <w:r>
        <w:rPr>
          <w:rFonts w:asciiTheme="minorHAnsi" w:hAnsiTheme="minorHAnsi"/>
          <w:sz w:val="22"/>
          <w:szCs w:val="22"/>
        </w:rPr>
        <w:t>B</w:t>
      </w:r>
      <w:r w:rsidR="007C2F1D" w:rsidRPr="00495330">
        <w:rPr>
          <w:rFonts w:asciiTheme="minorHAnsi" w:hAnsiTheme="minorHAnsi"/>
          <w:sz w:val="22"/>
          <w:szCs w:val="22"/>
        </w:rPr>
        <w:t>ecause Glunz &amp; Jensen iCtP plates are not chemically processed, all conventional processing variables are eliminated hence corresponding processing concerns and errors are excluded. This results in plate produ</w:t>
      </w:r>
      <w:r w:rsidR="007C2F1D">
        <w:rPr>
          <w:rFonts w:asciiTheme="minorHAnsi" w:hAnsiTheme="minorHAnsi"/>
          <w:sz w:val="22"/>
          <w:szCs w:val="22"/>
        </w:rPr>
        <w:t>ction with high stability. The iCtP plates are finished </w:t>
      </w:r>
      <w:r w:rsidR="007C2F1D" w:rsidRPr="00495330">
        <w:rPr>
          <w:rFonts w:asciiTheme="minorHAnsi" w:hAnsiTheme="minorHAnsi"/>
          <w:sz w:val="22"/>
          <w:szCs w:val="22"/>
        </w:rPr>
        <w:t>using low energy halogen heat sources in the integrated finishing unit, then automatically gummed. They do not require processing baths, exposure units or rinsing water, yielding a</w:t>
      </w:r>
      <w:r>
        <w:rPr>
          <w:rFonts w:asciiTheme="minorHAnsi" w:hAnsiTheme="minorHAnsi"/>
          <w:sz w:val="22"/>
          <w:szCs w:val="22"/>
        </w:rPr>
        <w:t>n extremely</w:t>
      </w:r>
      <w:r w:rsidR="007C2F1D" w:rsidRPr="00495330">
        <w:rPr>
          <w:rFonts w:asciiTheme="minorHAnsi" w:hAnsiTheme="minorHAnsi"/>
          <w:sz w:val="22"/>
          <w:szCs w:val="22"/>
        </w:rPr>
        <w:t xml:space="preserve"> low energy consumption plate making solution with an improved ecological footprint.</w:t>
      </w:r>
    </w:p>
    <w:p w:rsidR="007C2F1D" w:rsidRDefault="007C2F1D" w:rsidP="0058137C">
      <w:pPr>
        <w:pStyle w:val="Default"/>
        <w:rPr>
          <w:rFonts w:asciiTheme="minorHAnsi" w:hAnsiTheme="minorHAnsi"/>
          <w:sz w:val="22"/>
          <w:szCs w:val="22"/>
        </w:rPr>
      </w:pPr>
    </w:p>
    <w:p w:rsidR="0058137C" w:rsidRDefault="00536A7D" w:rsidP="0058137C">
      <w:pPr>
        <w:pStyle w:val="Default"/>
        <w:rPr>
          <w:rFonts w:asciiTheme="minorHAnsi" w:hAnsiTheme="minorHAnsi"/>
          <w:sz w:val="22"/>
          <w:szCs w:val="22"/>
        </w:rPr>
      </w:pPr>
      <w:r>
        <w:rPr>
          <w:rFonts w:asciiTheme="minorHAnsi" w:hAnsiTheme="minorHAnsi"/>
          <w:sz w:val="22"/>
          <w:szCs w:val="22"/>
        </w:rPr>
        <w:t>Birger Jensen, European Sales manager at Glunz &amp; Jensen says:  “</w:t>
      </w:r>
      <w:r w:rsidR="00207A0B">
        <w:rPr>
          <w:rFonts w:asciiTheme="minorHAnsi" w:hAnsiTheme="minorHAnsi"/>
          <w:sz w:val="22"/>
          <w:szCs w:val="22"/>
        </w:rPr>
        <w:t xml:space="preserve">Aggressively priced at </w:t>
      </w:r>
      <w:r w:rsidR="007373FF">
        <w:t>€25,995</w:t>
      </w:r>
      <w:ins w:id="17" w:author="Mark Baker-Homes" w:date="2011-07-18T17:40:00Z">
        <w:r w:rsidR="002808B1">
          <w:t>*</w:t>
        </w:r>
      </w:ins>
      <w:r w:rsidR="007373FF">
        <w:rPr>
          <w:rFonts w:asciiTheme="minorHAnsi" w:hAnsiTheme="minorHAnsi"/>
          <w:sz w:val="22"/>
          <w:szCs w:val="22"/>
        </w:rPr>
        <w:t xml:space="preserve"> </w:t>
      </w:r>
      <w:r w:rsidR="00207A0B">
        <w:rPr>
          <w:rFonts w:asciiTheme="minorHAnsi" w:hAnsiTheme="minorHAnsi"/>
          <w:sz w:val="22"/>
          <w:szCs w:val="22"/>
        </w:rPr>
        <w:t>t</w:t>
      </w:r>
      <w:r w:rsidR="0058137C">
        <w:rPr>
          <w:rFonts w:asciiTheme="minorHAnsi" w:hAnsiTheme="minorHAnsi"/>
          <w:sz w:val="22"/>
          <w:szCs w:val="22"/>
        </w:rPr>
        <w:t xml:space="preserve">he </w:t>
      </w:r>
      <w:r w:rsidR="00207A0B">
        <w:rPr>
          <w:rFonts w:asciiTheme="minorHAnsi" w:hAnsiTheme="minorHAnsi"/>
          <w:sz w:val="22"/>
          <w:szCs w:val="22"/>
        </w:rPr>
        <w:t>PlateWriter</w:t>
      </w:r>
      <w:r w:rsidR="007373FF" w:rsidRPr="007373FF">
        <w:rPr>
          <w:rFonts w:asciiTheme="minorHAnsi" w:hAnsiTheme="minorHAnsi"/>
          <w:sz w:val="22"/>
          <w:szCs w:val="22"/>
          <w:vertAlign w:val="superscript"/>
        </w:rPr>
        <w:t>TM</w:t>
      </w:r>
      <w:r w:rsidR="007373FF">
        <w:rPr>
          <w:rFonts w:asciiTheme="minorHAnsi" w:hAnsiTheme="minorHAnsi"/>
          <w:sz w:val="22"/>
          <w:szCs w:val="22"/>
        </w:rPr>
        <w:t xml:space="preserve"> </w:t>
      </w:r>
      <w:r w:rsidR="00207A0B">
        <w:rPr>
          <w:rFonts w:asciiTheme="minorHAnsi" w:hAnsiTheme="minorHAnsi"/>
          <w:sz w:val="22"/>
          <w:szCs w:val="22"/>
        </w:rPr>
        <w:t xml:space="preserve">3000 </w:t>
      </w:r>
      <w:r w:rsidR="0058137C">
        <w:rPr>
          <w:rFonts w:asciiTheme="minorHAnsi" w:hAnsiTheme="minorHAnsi"/>
          <w:sz w:val="22"/>
          <w:szCs w:val="22"/>
        </w:rPr>
        <w:t xml:space="preserve">system </w:t>
      </w:r>
      <w:r w:rsidR="0058137C" w:rsidRPr="00495330">
        <w:rPr>
          <w:rFonts w:asciiTheme="minorHAnsi" w:hAnsiTheme="minorHAnsi"/>
          <w:sz w:val="22"/>
          <w:szCs w:val="22"/>
        </w:rPr>
        <w:t>delivers high productivity and reliability at the level of conventional 4-up thermal systems but at a significantly lower cost.</w:t>
      </w:r>
      <w:r>
        <w:rPr>
          <w:rFonts w:asciiTheme="minorHAnsi" w:hAnsiTheme="minorHAnsi"/>
          <w:sz w:val="22"/>
          <w:szCs w:val="22"/>
        </w:rPr>
        <w:t xml:space="preserve">  This makes</w:t>
      </w:r>
      <w:r w:rsidRPr="00D77376">
        <w:rPr>
          <w:rFonts w:asciiTheme="minorHAnsi" w:hAnsiTheme="minorHAnsi"/>
          <w:sz w:val="22"/>
          <w:szCs w:val="22"/>
        </w:rPr>
        <w:t xml:space="preserve"> Glunz &amp; Jensen's PlateWriter</w:t>
      </w:r>
      <w:r w:rsidRPr="0058137C">
        <w:rPr>
          <w:rFonts w:asciiTheme="minorHAnsi" w:hAnsiTheme="minorHAnsi"/>
          <w:sz w:val="22"/>
          <w:szCs w:val="22"/>
          <w:vertAlign w:val="superscript"/>
        </w:rPr>
        <w:t>TM</w:t>
      </w:r>
      <w:r w:rsidRPr="00D77376">
        <w:rPr>
          <w:rFonts w:asciiTheme="minorHAnsi" w:hAnsiTheme="minorHAnsi"/>
          <w:sz w:val="22"/>
          <w:szCs w:val="22"/>
        </w:rPr>
        <w:t xml:space="preserve">3000 system </w:t>
      </w:r>
      <w:r>
        <w:rPr>
          <w:rFonts w:asciiTheme="minorHAnsi" w:hAnsiTheme="minorHAnsi"/>
          <w:sz w:val="22"/>
          <w:szCs w:val="22"/>
        </w:rPr>
        <w:t xml:space="preserve">the most </w:t>
      </w:r>
      <w:r w:rsidRPr="00D77376">
        <w:rPr>
          <w:rFonts w:asciiTheme="minorHAnsi" w:hAnsiTheme="minorHAnsi"/>
          <w:sz w:val="22"/>
          <w:szCs w:val="22"/>
        </w:rPr>
        <w:t>versatile</w:t>
      </w:r>
      <w:r>
        <w:rPr>
          <w:rFonts w:asciiTheme="minorHAnsi" w:hAnsiTheme="minorHAnsi"/>
          <w:sz w:val="22"/>
          <w:szCs w:val="22"/>
        </w:rPr>
        <w:t xml:space="preserve"> affordable</w:t>
      </w:r>
      <w:r w:rsidRPr="00D77376">
        <w:rPr>
          <w:rFonts w:asciiTheme="minorHAnsi" w:hAnsiTheme="minorHAnsi"/>
          <w:sz w:val="22"/>
          <w:szCs w:val="22"/>
        </w:rPr>
        <w:t xml:space="preserve"> solution</w:t>
      </w:r>
      <w:r>
        <w:rPr>
          <w:rFonts w:asciiTheme="minorHAnsi" w:hAnsiTheme="minorHAnsi"/>
          <w:sz w:val="22"/>
          <w:szCs w:val="22"/>
        </w:rPr>
        <w:t xml:space="preserve"> in the market</w:t>
      </w:r>
      <w:r w:rsidRPr="00D77376">
        <w:rPr>
          <w:rFonts w:asciiTheme="minorHAnsi" w:hAnsiTheme="minorHAnsi"/>
          <w:sz w:val="22"/>
          <w:szCs w:val="22"/>
        </w:rPr>
        <w:t>.</w:t>
      </w:r>
      <w:r>
        <w:rPr>
          <w:rFonts w:asciiTheme="minorHAnsi" w:hAnsiTheme="minorHAnsi"/>
          <w:sz w:val="22"/>
          <w:szCs w:val="22"/>
        </w:rPr>
        <w:t>”</w:t>
      </w:r>
    </w:p>
    <w:p w:rsidR="00495330" w:rsidRDefault="00495330" w:rsidP="00495330">
      <w:pPr>
        <w:pStyle w:val="Default"/>
        <w:rPr>
          <w:rFonts w:asciiTheme="minorHAnsi" w:hAnsiTheme="minorHAnsi"/>
          <w:sz w:val="22"/>
          <w:szCs w:val="22"/>
        </w:rPr>
      </w:pPr>
    </w:p>
    <w:p w:rsidR="003B6AFE" w:rsidRPr="00495330" w:rsidRDefault="003B6AFE" w:rsidP="00495330">
      <w:pPr>
        <w:pStyle w:val="Default"/>
        <w:rPr>
          <w:rFonts w:asciiTheme="minorHAnsi" w:hAnsiTheme="minorHAnsi"/>
          <w:sz w:val="22"/>
          <w:szCs w:val="22"/>
        </w:rPr>
      </w:pPr>
    </w:p>
    <w:p w:rsidR="0058137C" w:rsidRDefault="00495330" w:rsidP="00495330">
      <w:pPr>
        <w:pStyle w:val="Default"/>
        <w:rPr>
          <w:rFonts w:asciiTheme="minorHAnsi" w:hAnsiTheme="minorHAnsi"/>
          <w:sz w:val="22"/>
          <w:szCs w:val="22"/>
        </w:rPr>
      </w:pPr>
      <w:r w:rsidRPr="00495330">
        <w:rPr>
          <w:rFonts w:asciiTheme="minorHAnsi" w:hAnsiTheme="minorHAnsi"/>
          <w:sz w:val="22"/>
          <w:szCs w:val="22"/>
        </w:rPr>
        <w:t xml:space="preserve">The </w:t>
      </w:r>
      <w:r w:rsidR="0058137C" w:rsidRPr="00D77376">
        <w:rPr>
          <w:rFonts w:asciiTheme="minorHAnsi" w:hAnsiTheme="minorHAnsi"/>
          <w:sz w:val="22"/>
          <w:szCs w:val="22"/>
        </w:rPr>
        <w:t>PlateWriter</w:t>
      </w:r>
      <w:r w:rsidR="0058137C" w:rsidRPr="0058137C">
        <w:rPr>
          <w:rFonts w:asciiTheme="minorHAnsi" w:hAnsiTheme="minorHAnsi"/>
          <w:sz w:val="22"/>
          <w:szCs w:val="22"/>
          <w:vertAlign w:val="superscript"/>
        </w:rPr>
        <w:t>TM</w:t>
      </w:r>
      <w:r w:rsidR="0058137C" w:rsidRPr="00D77376">
        <w:rPr>
          <w:rFonts w:asciiTheme="minorHAnsi" w:hAnsiTheme="minorHAnsi"/>
          <w:sz w:val="22"/>
          <w:szCs w:val="22"/>
        </w:rPr>
        <w:t>3000</w:t>
      </w:r>
      <w:r w:rsidR="0058137C">
        <w:rPr>
          <w:rFonts w:asciiTheme="minorHAnsi" w:hAnsiTheme="minorHAnsi"/>
          <w:sz w:val="22"/>
          <w:szCs w:val="22"/>
        </w:rPr>
        <w:t xml:space="preserve"> </w:t>
      </w:r>
      <w:r w:rsidRPr="00495330">
        <w:rPr>
          <w:rFonts w:asciiTheme="minorHAnsi" w:hAnsiTheme="minorHAnsi"/>
          <w:sz w:val="22"/>
          <w:szCs w:val="22"/>
        </w:rPr>
        <w:t xml:space="preserve">is ideal for commercial printers that use </w:t>
      </w:r>
      <w:proofErr w:type="gramStart"/>
      <w:r w:rsidRPr="00495330">
        <w:rPr>
          <w:rFonts w:asciiTheme="minorHAnsi" w:hAnsiTheme="minorHAnsi"/>
          <w:sz w:val="22"/>
          <w:szCs w:val="22"/>
        </w:rPr>
        <w:t>up to 10</w:t>
      </w:r>
      <w:r w:rsidR="00A02BC3">
        <w:rPr>
          <w:rFonts w:asciiTheme="minorHAnsi" w:hAnsiTheme="minorHAnsi"/>
          <w:sz w:val="22"/>
          <w:szCs w:val="22"/>
        </w:rPr>
        <w:t>,</w:t>
      </w:r>
      <w:r w:rsidRPr="00495330">
        <w:rPr>
          <w:rFonts w:asciiTheme="minorHAnsi" w:hAnsiTheme="minorHAnsi"/>
          <w:sz w:val="22"/>
          <w:szCs w:val="22"/>
        </w:rPr>
        <w:t>000</w:t>
      </w:r>
      <w:r>
        <w:rPr>
          <w:rFonts w:asciiTheme="minorHAnsi" w:hAnsiTheme="minorHAnsi"/>
          <w:sz w:val="22"/>
          <w:szCs w:val="22"/>
        </w:rPr>
        <w:t xml:space="preserve"> </w:t>
      </w:r>
      <w:proofErr w:type="spellStart"/>
      <w:r w:rsidR="0058137C">
        <w:rPr>
          <w:rFonts w:asciiTheme="minorHAnsi" w:hAnsiTheme="minorHAnsi"/>
          <w:sz w:val="22"/>
          <w:szCs w:val="22"/>
        </w:rPr>
        <w:t>sqm</w:t>
      </w:r>
      <w:proofErr w:type="spellEnd"/>
      <w:r w:rsidR="0058137C">
        <w:rPr>
          <w:rFonts w:asciiTheme="minorHAnsi" w:hAnsiTheme="minorHAnsi"/>
          <w:sz w:val="22"/>
          <w:szCs w:val="22"/>
        </w:rPr>
        <w:t>/year of plates;</w:t>
      </w:r>
      <w:proofErr w:type="gramEnd"/>
    </w:p>
    <w:p w:rsidR="0058137C" w:rsidRDefault="00495330" w:rsidP="0058137C">
      <w:pPr>
        <w:pStyle w:val="Default"/>
        <w:numPr>
          <w:ilvl w:val="0"/>
          <w:numId w:val="1"/>
        </w:numPr>
        <w:rPr>
          <w:rFonts w:asciiTheme="minorHAnsi" w:hAnsiTheme="minorHAnsi"/>
          <w:sz w:val="22"/>
          <w:szCs w:val="22"/>
        </w:rPr>
      </w:pPr>
      <w:r w:rsidRPr="00495330">
        <w:rPr>
          <w:rFonts w:asciiTheme="minorHAnsi" w:hAnsiTheme="minorHAnsi"/>
          <w:sz w:val="22"/>
          <w:szCs w:val="22"/>
        </w:rPr>
        <w:t xml:space="preserve">2,000 plates per month on smaller presses (2-up) </w:t>
      </w:r>
      <w:r w:rsidR="0058137C">
        <w:rPr>
          <w:rFonts w:asciiTheme="minorHAnsi" w:hAnsiTheme="minorHAnsi"/>
          <w:sz w:val="22"/>
          <w:szCs w:val="22"/>
        </w:rPr>
        <w:t xml:space="preserve"> </w:t>
      </w:r>
    </w:p>
    <w:p w:rsidR="0058137C" w:rsidRDefault="00495330" w:rsidP="0058137C">
      <w:pPr>
        <w:pStyle w:val="Default"/>
        <w:numPr>
          <w:ilvl w:val="0"/>
          <w:numId w:val="1"/>
        </w:numPr>
        <w:rPr>
          <w:rFonts w:asciiTheme="minorHAnsi" w:hAnsiTheme="minorHAnsi"/>
          <w:sz w:val="22"/>
          <w:szCs w:val="22"/>
        </w:rPr>
      </w:pPr>
      <w:r w:rsidRPr="00495330">
        <w:rPr>
          <w:rFonts w:asciiTheme="minorHAnsi" w:hAnsiTheme="minorHAnsi"/>
          <w:sz w:val="22"/>
          <w:szCs w:val="22"/>
        </w:rPr>
        <w:t>or up to 1,250 plates per month</w:t>
      </w:r>
      <w:r w:rsidR="0058137C">
        <w:rPr>
          <w:rFonts w:asciiTheme="minorHAnsi" w:hAnsiTheme="minorHAnsi"/>
          <w:sz w:val="22"/>
          <w:szCs w:val="22"/>
        </w:rPr>
        <w:t xml:space="preserve"> on medium sized presses (4-up)</w:t>
      </w:r>
      <w:r>
        <w:rPr>
          <w:rFonts w:asciiTheme="minorHAnsi" w:hAnsiTheme="minorHAnsi"/>
          <w:sz w:val="22"/>
          <w:szCs w:val="22"/>
        </w:rPr>
        <w:t xml:space="preserve"> </w:t>
      </w:r>
    </w:p>
    <w:p w:rsidR="0058137C" w:rsidRDefault="0058137C" w:rsidP="0058137C">
      <w:pPr>
        <w:pStyle w:val="Default"/>
        <w:rPr>
          <w:rFonts w:asciiTheme="minorHAnsi" w:hAnsiTheme="minorHAnsi"/>
          <w:sz w:val="22"/>
          <w:szCs w:val="22"/>
        </w:rPr>
      </w:pPr>
    </w:p>
    <w:p w:rsidR="003B6AFE" w:rsidRDefault="003B6AFE" w:rsidP="003B6AFE">
      <w:pPr>
        <w:pStyle w:val="Default"/>
        <w:rPr>
          <w:rFonts w:asciiTheme="minorHAnsi" w:hAnsiTheme="minorHAnsi"/>
          <w:sz w:val="22"/>
          <w:szCs w:val="22"/>
        </w:rPr>
      </w:pPr>
      <w:r w:rsidRPr="00495330">
        <w:rPr>
          <w:rFonts w:asciiTheme="minorHAnsi" w:hAnsiTheme="minorHAnsi"/>
          <w:sz w:val="22"/>
          <w:szCs w:val="22"/>
        </w:rPr>
        <w:t>The PlateWr</w:t>
      </w:r>
      <w:r>
        <w:rPr>
          <w:rFonts w:asciiTheme="minorHAnsi" w:hAnsiTheme="minorHAnsi"/>
          <w:sz w:val="22"/>
          <w:szCs w:val="22"/>
        </w:rPr>
        <w:t>iter</w:t>
      </w:r>
      <w:r w:rsidRPr="00495330">
        <w:rPr>
          <w:rFonts w:asciiTheme="minorHAnsi" w:hAnsiTheme="minorHAnsi"/>
          <w:sz w:val="22"/>
          <w:szCs w:val="22"/>
          <w:vertAlign w:val="superscript"/>
        </w:rPr>
        <w:t>TM</w:t>
      </w:r>
      <w:r>
        <w:rPr>
          <w:rFonts w:asciiTheme="minorHAnsi" w:hAnsiTheme="minorHAnsi"/>
          <w:sz w:val="22"/>
          <w:szCs w:val="22"/>
        </w:rPr>
        <w:t xml:space="preserve"> 3000</w:t>
      </w:r>
      <w:r w:rsidRPr="00495330">
        <w:rPr>
          <w:rFonts w:asciiTheme="minorHAnsi" w:hAnsiTheme="minorHAnsi"/>
          <w:sz w:val="22"/>
          <w:szCs w:val="22"/>
        </w:rPr>
        <w:t xml:space="preserve"> i</w:t>
      </w:r>
      <w:r>
        <w:rPr>
          <w:rFonts w:asciiTheme="minorHAnsi" w:hAnsiTheme="minorHAnsi"/>
          <w:sz w:val="22"/>
          <w:szCs w:val="22"/>
        </w:rPr>
        <w:t>s a fully featured system that includes;</w:t>
      </w:r>
    </w:p>
    <w:p w:rsidR="003B6AFE" w:rsidRDefault="003B6AFE" w:rsidP="003B6AFE">
      <w:pPr>
        <w:pStyle w:val="Default"/>
        <w:numPr>
          <w:ilvl w:val="0"/>
          <w:numId w:val="1"/>
        </w:numPr>
        <w:rPr>
          <w:rFonts w:asciiTheme="minorHAnsi" w:hAnsiTheme="minorHAnsi"/>
          <w:sz w:val="22"/>
          <w:szCs w:val="22"/>
        </w:rPr>
      </w:pPr>
      <w:r>
        <w:rPr>
          <w:rFonts w:asciiTheme="minorHAnsi" w:hAnsiTheme="minorHAnsi"/>
          <w:sz w:val="22"/>
          <w:szCs w:val="22"/>
        </w:rPr>
        <w:t xml:space="preserve">A </w:t>
      </w:r>
      <w:r w:rsidRPr="00495330">
        <w:rPr>
          <w:rFonts w:asciiTheme="minorHAnsi" w:hAnsiTheme="minorHAnsi"/>
          <w:sz w:val="22"/>
          <w:szCs w:val="22"/>
        </w:rPr>
        <w:t>PlateWr</w:t>
      </w:r>
      <w:r>
        <w:rPr>
          <w:rFonts w:asciiTheme="minorHAnsi" w:hAnsiTheme="minorHAnsi"/>
          <w:sz w:val="22"/>
          <w:szCs w:val="22"/>
        </w:rPr>
        <w:t>iter</w:t>
      </w:r>
      <w:r w:rsidRPr="00495330">
        <w:rPr>
          <w:rFonts w:asciiTheme="minorHAnsi" w:hAnsiTheme="minorHAnsi"/>
          <w:sz w:val="22"/>
          <w:szCs w:val="22"/>
          <w:vertAlign w:val="superscript"/>
        </w:rPr>
        <w:t>TM</w:t>
      </w:r>
      <w:r w:rsidRPr="00495330">
        <w:rPr>
          <w:rFonts w:asciiTheme="minorHAnsi" w:hAnsiTheme="minorHAnsi"/>
          <w:sz w:val="22"/>
          <w:szCs w:val="22"/>
        </w:rPr>
        <w:t xml:space="preserve"> </w:t>
      </w:r>
      <w:r>
        <w:rPr>
          <w:rFonts w:asciiTheme="minorHAnsi" w:hAnsiTheme="minorHAnsi"/>
          <w:sz w:val="22"/>
          <w:szCs w:val="22"/>
        </w:rPr>
        <w:t xml:space="preserve">3000 CtP engine - </w:t>
      </w:r>
      <w:r w:rsidRPr="00495330">
        <w:rPr>
          <w:rFonts w:asciiTheme="minorHAnsi" w:hAnsiTheme="minorHAnsi"/>
          <w:sz w:val="22"/>
          <w:szCs w:val="22"/>
        </w:rPr>
        <w:t>up to 20 pph (2-up)</w:t>
      </w:r>
      <w:r>
        <w:rPr>
          <w:rFonts w:asciiTheme="minorHAnsi" w:hAnsiTheme="minorHAnsi"/>
          <w:sz w:val="22"/>
          <w:szCs w:val="22"/>
        </w:rPr>
        <w:t xml:space="preserve"> or 10pph (4-up)</w:t>
      </w:r>
    </w:p>
    <w:p w:rsidR="003B6AFE" w:rsidRDefault="003B6AFE" w:rsidP="003B6AFE">
      <w:pPr>
        <w:pStyle w:val="Default"/>
        <w:numPr>
          <w:ilvl w:val="0"/>
          <w:numId w:val="1"/>
        </w:numPr>
        <w:rPr>
          <w:rFonts w:asciiTheme="minorHAnsi" w:hAnsiTheme="minorHAnsi"/>
          <w:sz w:val="22"/>
          <w:szCs w:val="22"/>
        </w:rPr>
      </w:pPr>
      <w:r>
        <w:rPr>
          <w:rFonts w:asciiTheme="minorHAnsi" w:hAnsiTheme="minorHAnsi"/>
          <w:sz w:val="22"/>
          <w:szCs w:val="22"/>
        </w:rPr>
        <w:t>Full resolution Harlequin based RIP with a powerful hardware platform</w:t>
      </w:r>
    </w:p>
    <w:p w:rsidR="003B6AFE" w:rsidRDefault="003B6AFE" w:rsidP="003B6AFE">
      <w:pPr>
        <w:pStyle w:val="Default"/>
        <w:numPr>
          <w:ilvl w:val="0"/>
          <w:numId w:val="1"/>
        </w:numPr>
        <w:rPr>
          <w:rFonts w:asciiTheme="minorHAnsi" w:hAnsiTheme="minorHAnsi"/>
          <w:sz w:val="22"/>
          <w:szCs w:val="22"/>
        </w:rPr>
      </w:pPr>
      <w:r>
        <w:rPr>
          <w:rFonts w:asciiTheme="minorHAnsi" w:hAnsiTheme="minorHAnsi"/>
          <w:sz w:val="22"/>
          <w:szCs w:val="22"/>
        </w:rPr>
        <w:t xml:space="preserve">An </w:t>
      </w:r>
      <w:r w:rsidRPr="00495330">
        <w:rPr>
          <w:rFonts w:asciiTheme="minorHAnsi" w:hAnsiTheme="minorHAnsi"/>
          <w:sz w:val="22"/>
          <w:szCs w:val="22"/>
        </w:rPr>
        <w:t>integrated finishing unit to cure the plates without the n</w:t>
      </w:r>
      <w:r>
        <w:rPr>
          <w:rFonts w:asciiTheme="minorHAnsi" w:hAnsiTheme="minorHAnsi"/>
          <w:sz w:val="22"/>
          <w:szCs w:val="22"/>
        </w:rPr>
        <w:t>eed for chemicals or processing</w:t>
      </w:r>
    </w:p>
    <w:p w:rsidR="00495330" w:rsidRDefault="00495330" w:rsidP="00495330">
      <w:pPr>
        <w:rPr>
          <w:lang w:val="en-US"/>
        </w:rPr>
      </w:pPr>
    </w:p>
    <w:p w:rsidR="003A3BA8" w:rsidRDefault="003A3BA8" w:rsidP="0038433B">
      <w:pPr>
        <w:pStyle w:val="Default"/>
        <w:rPr>
          <w:rFonts w:eastAsiaTheme="minorEastAsia"/>
          <w:sz w:val="16"/>
          <w:szCs w:val="16"/>
        </w:rPr>
      </w:pPr>
      <w:r w:rsidRPr="003A3BA8">
        <w:rPr>
          <w:rFonts w:eastAsiaTheme="minorEastAsia"/>
          <w:sz w:val="16"/>
          <w:szCs w:val="16"/>
        </w:rPr>
        <w:t>*The price is quoted without local taxes, delivery, installation and training</w:t>
      </w:r>
    </w:p>
    <w:p w:rsidR="003A3BA8" w:rsidRDefault="003A3BA8" w:rsidP="0038433B">
      <w:pPr>
        <w:pStyle w:val="Default"/>
        <w:rPr>
          <w:rFonts w:eastAsiaTheme="minorEastAsia"/>
          <w:sz w:val="16"/>
          <w:szCs w:val="16"/>
        </w:rPr>
      </w:pPr>
    </w:p>
    <w:p w:rsidR="0038433B" w:rsidRPr="003A3BA8" w:rsidRDefault="00F1474A" w:rsidP="0038433B">
      <w:pPr>
        <w:pStyle w:val="Default"/>
        <w:rPr>
          <w:rStyle w:val="hps"/>
          <w:rFonts w:asciiTheme="minorHAnsi" w:hAnsiTheme="minorHAnsi" w:cs="Arial"/>
          <w:sz w:val="16"/>
          <w:szCs w:val="16"/>
        </w:rPr>
      </w:pPr>
      <w:r w:rsidRPr="003A3BA8">
        <w:rPr>
          <w:rFonts w:eastAsiaTheme="minorEastAsia"/>
          <w:sz w:val="16"/>
          <w:szCs w:val="16"/>
        </w:rPr>
        <w:br/>
      </w:r>
    </w:p>
    <w:p w:rsidR="0038433B" w:rsidRPr="0038433B" w:rsidRDefault="0038433B" w:rsidP="0038433B">
      <w:pPr>
        <w:pStyle w:val="Default"/>
        <w:rPr>
          <w:rStyle w:val="hps"/>
          <w:rFonts w:asciiTheme="minorHAnsi" w:hAnsiTheme="minorHAnsi" w:cs="Arial"/>
          <w:b/>
          <w:color w:val="FF0000"/>
          <w:sz w:val="22"/>
          <w:szCs w:val="22"/>
        </w:rPr>
      </w:pPr>
      <w:r w:rsidRPr="0038433B">
        <w:rPr>
          <w:rStyle w:val="hps"/>
          <w:rFonts w:asciiTheme="minorHAnsi" w:hAnsiTheme="minorHAnsi" w:cs="Arial"/>
          <w:b/>
          <w:color w:val="FF0000"/>
          <w:sz w:val="22"/>
          <w:szCs w:val="22"/>
        </w:rPr>
        <w:t>For more information, please contact:</w:t>
      </w:r>
    </w:p>
    <w:p w:rsidR="0038433B" w:rsidRDefault="0038433B" w:rsidP="0038433B">
      <w:pPr>
        <w:pStyle w:val="Default"/>
        <w:rPr>
          <w:rStyle w:val="hps"/>
          <w:rFonts w:asciiTheme="minorHAnsi" w:hAnsiTheme="minorHAnsi" w:cs="Arial"/>
          <w:sz w:val="22"/>
          <w:szCs w:val="22"/>
        </w:rPr>
      </w:pPr>
    </w:p>
    <w:p w:rsidR="0038433B" w:rsidRPr="00F1474A" w:rsidRDefault="0038433B" w:rsidP="0038433B">
      <w:pPr>
        <w:pStyle w:val="Default"/>
        <w:rPr>
          <w:rStyle w:val="hps"/>
          <w:rFonts w:cs="Arial"/>
        </w:rPr>
      </w:pPr>
      <w:r>
        <w:rPr>
          <w:rStyle w:val="hps"/>
          <w:rFonts w:asciiTheme="minorHAnsi" w:hAnsiTheme="minorHAnsi" w:cs="Arial"/>
          <w:sz w:val="22"/>
          <w:szCs w:val="22"/>
        </w:rPr>
        <w:t xml:space="preserve">Mark Baker-Homes, </w:t>
      </w:r>
      <w:r>
        <w:rPr>
          <w:rStyle w:val="hps"/>
          <w:rFonts w:cs="Arial"/>
        </w:rPr>
        <w:t>iCtP Business Director at</w:t>
      </w:r>
      <w:r w:rsidRPr="00F1474A">
        <w:rPr>
          <w:rStyle w:val="hps"/>
          <w:rFonts w:cs="Arial"/>
        </w:rPr>
        <w:t xml:space="preserve"> Glunz &amp; Jensen</w:t>
      </w:r>
    </w:p>
    <w:p w:rsidR="0038433B" w:rsidRDefault="0038433B" w:rsidP="0038433B">
      <w:pPr>
        <w:pStyle w:val="Default"/>
        <w:rPr>
          <w:rStyle w:val="hps"/>
          <w:rFonts w:asciiTheme="minorHAnsi" w:hAnsiTheme="minorHAnsi" w:cs="Arial"/>
          <w:sz w:val="22"/>
          <w:szCs w:val="22"/>
        </w:rPr>
      </w:pPr>
      <w:r>
        <w:rPr>
          <w:rStyle w:val="hps"/>
          <w:rFonts w:asciiTheme="minorHAnsi" w:hAnsiTheme="minorHAnsi" w:cs="Arial"/>
          <w:sz w:val="22"/>
          <w:szCs w:val="22"/>
        </w:rPr>
        <w:t xml:space="preserve">Email: </w:t>
      </w:r>
      <w:hyperlink r:id="rId8" w:history="1">
        <w:r w:rsidRPr="00DF654B">
          <w:rPr>
            <w:rStyle w:val="Hyperlink"/>
            <w:rFonts w:asciiTheme="minorHAnsi" w:hAnsiTheme="minorHAnsi" w:cs="Arial"/>
            <w:sz w:val="22"/>
            <w:szCs w:val="22"/>
          </w:rPr>
          <w:t>mbh@glunz-jensen.com</w:t>
        </w:r>
      </w:hyperlink>
    </w:p>
    <w:p w:rsidR="0038433B" w:rsidRPr="00470806" w:rsidRDefault="0038433B" w:rsidP="0038433B">
      <w:pPr>
        <w:pStyle w:val="Default"/>
        <w:rPr>
          <w:rStyle w:val="hps"/>
          <w:rFonts w:asciiTheme="minorHAnsi" w:hAnsiTheme="minorHAnsi" w:cs="Arial"/>
          <w:sz w:val="22"/>
          <w:szCs w:val="22"/>
        </w:rPr>
      </w:pPr>
      <w:r>
        <w:rPr>
          <w:rStyle w:val="hps"/>
          <w:rFonts w:asciiTheme="minorHAnsi" w:hAnsiTheme="minorHAnsi" w:cs="Arial"/>
          <w:sz w:val="22"/>
          <w:szCs w:val="22"/>
        </w:rPr>
        <w:t xml:space="preserve">Phone: </w:t>
      </w:r>
      <w:r>
        <w:rPr>
          <w:rFonts w:ascii="Arial" w:hAnsi="Arial" w:cs="Arial"/>
          <w:sz w:val="20"/>
          <w:szCs w:val="20"/>
        </w:rPr>
        <w:t>+44 7760 166703</w:t>
      </w:r>
    </w:p>
    <w:p w:rsidR="008B668E" w:rsidRDefault="00F1474A" w:rsidP="00495330">
      <w:pPr>
        <w:rPr>
          <w:rFonts w:ascii="Calibri" w:eastAsiaTheme="minorEastAsia" w:hAnsi="Calibri"/>
          <w:sz w:val="22"/>
          <w:szCs w:val="22"/>
          <w:lang w:val="en-US"/>
        </w:rPr>
      </w:pPr>
      <w:r>
        <w:rPr>
          <w:rFonts w:ascii="Calibri" w:eastAsiaTheme="minorEastAsia" w:hAnsi="Calibri"/>
          <w:sz w:val="22"/>
          <w:szCs w:val="22"/>
          <w:lang w:val="en-US"/>
        </w:rPr>
        <w:br/>
      </w:r>
    </w:p>
    <w:p w:rsidR="0038433B" w:rsidRDefault="0038433B" w:rsidP="00495330">
      <w:pPr>
        <w:rPr>
          <w:rFonts w:ascii="Calibri" w:eastAsiaTheme="minorEastAsia" w:hAnsi="Calibri"/>
          <w:sz w:val="22"/>
          <w:szCs w:val="22"/>
          <w:lang w:val="en-US"/>
        </w:rPr>
      </w:pPr>
    </w:p>
    <w:p w:rsidR="0038433B" w:rsidRDefault="0038433B" w:rsidP="00495330">
      <w:pPr>
        <w:rPr>
          <w:rFonts w:ascii="Calibri" w:eastAsiaTheme="minorEastAsia" w:hAnsi="Calibri"/>
          <w:sz w:val="22"/>
          <w:szCs w:val="22"/>
          <w:lang w:val="en-US"/>
        </w:rPr>
      </w:pPr>
    </w:p>
    <w:p w:rsidR="0038433B" w:rsidRDefault="0038433B" w:rsidP="00495330">
      <w:pPr>
        <w:rPr>
          <w:rFonts w:ascii="Calibri" w:eastAsiaTheme="minorEastAsia" w:hAnsi="Calibri"/>
          <w:sz w:val="22"/>
          <w:szCs w:val="22"/>
          <w:lang w:val="en-US"/>
        </w:rPr>
      </w:pPr>
    </w:p>
    <w:p w:rsidR="0038433B" w:rsidRDefault="0038433B" w:rsidP="00495330">
      <w:pPr>
        <w:rPr>
          <w:rFonts w:ascii="Calibri" w:eastAsiaTheme="minorEastAsia" w:hAnsi="Calibri"/>
          <w:sz w:val="22"/>
          <w:szCs w:val="22"/>
          <w:lang w:val="en-US"/>
        </w:rPr>
      </w:pPr>
    </w:p>
    <w:p w:rsidR="0038433B" w:rsidRPr="00495330" w:rsidRDefault="0038433B" w:rsidP="00495330">
      <w:pPr>
        <w:rPr>
          <w:rFonts w:ascii="Calibri" w:eastAsiaTheme="minorEastAsia" w:hAnsi="Calibri"/>
          <w:sz w:val="22"/>
          <w:szCs w:val="22"/>
          <w:lang w:val="en-US"/>
        </w:rPr>
      </w:pPr>
    </w:p>
    <w:p w:rsidR="004234CF" w:rsidRPr="004234CF" w:rsidRDefault="004234CF" w:rsidP="004234CF">
      <w:pPr>
        <w:rPr>
          <w:rFonts w:asciiTheme="minorHAnsi" w:eastAsiaTheme="minorHAnsi" w:hAnsiTheme="minorHAnsi" w:cs="Calibri"/>
          <w:color w:val="000000"/>
          <w:sz w:val="22"/>
          <w:szCs w:val="22"/>
          <w:lang w:val="en-US" w:eastAsia="en-US"/>
        </w:rPr>
      </w:pPr>
    </w:p>
    <w:p w:rsidR="00134EEB" w:rsidRDefault="0038433B" w:rsidP="00134EEB">
      <w:pPr>
        <w:rPr>
          <w:rFonts w:asciiTheme="minorHAnsi" w:hAnsiTheme="minorHAnsi"/>
          <w:b/>
          <w:bCs/>
          <w:color w:val="FF0000"/>
          <w:sz w:val="22"/>
          <w:szCs w:val="22"/>
          <w:lang w:val="en-US"/>
        </w:rPr>
      </w:pPr>
      <w:r w:rsidRPr="0098258E">
        <w:rPr>
          <w:rFonts w:asciiTheme="minorHAnsi" w:hAnsiTheme="minorHAnsi"/>
          <w:b/>
          <w:bCs/>
          <w:color w:val="FF0000"/>
          <w:sz w:val="22"/>
          <w:szCs w:val="22"/>
          <w:lang w:val="en-US"/>
        </w:rPr>
        <w:t xml:space="preserve">About Glunz &amp; Jensen </w:t>
      </w:r>
    </w:p>
    <w:p w:rsidR="0038433B" w:rsidRPr="003A3BA8" w:rsidRDefault="0038433B" w:rsidP="00134EEB">
      <w:pPr>
        <w:rPr>
          <w:rFonts w:asciiTheme="minorHAnsi" w:hAnsiTheme="minorHAnsi"/>
          <w:sz w:val="22"/>
          <w:szCs w:val="22"/>
          <w:lang w:val="en-US"/>
        </w:rPr>
      </w:pPr>
      <w:r w:rsidRPr="00134EEB">
        <w:rPr>
          <w:rFonts w:asciiTheme="minorHAnsi" w:hAnsiTheme="minorHAnsi"/>
          <w:sz w:val="22"/>
          <w:szCs w:val="22"/>
          <w:lang w:val="en-US"/>
        </w:rPr>
        <w:t xml:space="preserve">Glunz &amp; Jensen develops, manufactures and markets integrated and innovative solutions for the prepress industry. </w:t>
      </w:r>
      <w:r w:rsidRPr="003A3BA8">
        <w:rPr>
          <w:rFonts w:asciiTheme="minorHAnsi" w:hAnsiTheme="minorHAnsi"/>
          <w:sz w:val="22"/>
          <w:szCs w:val="22"/>
          <w:lang w:val="en-US"/>
        </w:rPr>
        <w:t>Glunz &amp; Jensen’s products and solutions cover almost all equipment used in the prepress process in modern printing houses.</w:t>
      </w:r>
    </w:p>
    <w:p w:rsidR="0038433B" w:rsidRPr="00BC7F61" w:rsidRDefault="0038433B" w:rsidP="0038433B">
      <w:pPr>
        <w:pStyle w:val="Default"/>
        <w:rPr>
          <w:rFonts w:asciiTheme="minorHAnsi" w:hAnsiTheme="minorHAnsi"/>
          <w:sz w:val="22"/>
          <w:szCs w:val="22"/>
        </w:rPr>
      </w:pPr>
      <w:r w:rsidRPr="00BC7F61">
        <w:rPr>
          <w:rFonts w:asciiTheme="minorHAnsi" w:hAnsiTheme="minorHAnsi"/>
          <w:sz w:val="22"/>
          <w:szCs w:val="22"/>
        </w:rPr>
        <w:t xml:space="preserve"> </w:t>
      </w:r>
    </w:p>
    <w:p w:rsidR="0038433B" w:rsidRDefault="0038433B" w:rsidP="0038433B">
      <w:pPr>
        <w:pStyle w:val="Default"/>
        <w:rPr>
          <w:rFonts w:asciiTheme="minorHAnsi" w:hAnsiTheme="minorHAnsi"/>
          <w:sz w:val="22"/>
          <w:szCs w:val="22"/>
        </w:rPr>
      </w:pPr>
      <w:r w:rsidRPr="00BC7F61">
        <w:rPr>
          <w:rFonts w:asciiTheme="minorHAnsi" w:hAnsiTheme="minorHAnsi"/>
          <w:sz w:val="22"/>
          <w:szCs w:val="22"/>
        </w:rPr>
        <w:t>The largest product area is plate processors, but Glunz &amp; Jensen also focuses on other product areas, including, flexographic equipment, iCtP platesetters, plateline equipment, punch &amp; bend equipment, stackers and software for monitoring and managing the complete prepress processes.</w:t>
      </w:r>
    </w:p>
    <w:p w:rsidR="00A02BC3" w:rsidRPr="00BC7F61" w:rsidRDefault="00A02BC3" w:rsidP="0038433B">
      <w:pPr>
        <w:pStyle w:val="Default"/>
        <w:rPr>
          <w:rFonts w:asciiTheme="minorHAnsi" w:hAnsiTheme="minorHAnsi"/>
          <w:sz w:val="22"/>
          <w:szCs w:val="22"/>
        </w:rPr>
      </w:pPr>
    </w:p>
    <w:p w:rsidR="0038433B" w:rsidRDefault="0038433B" w:rsidP="0038433B">
      <w:pPr>
        <w:pStyle w:val="Default"/>
        <w:rPr>
          <w:rFonts w:asciiTheme="minorHAnsi" w:hAnsiTheme="minorHAnsi"/>
          <w:sz w:val="22"/>
          <w:szCs w:val="22"/>
        </w:rPr>
      </w:pPr>
      <w:r w:rsidRPr="00BC7F61">
        <w:rPr>
          <w:rFonts w:asciiTheme="minorHAnsi" w:hAnsiTheme="minorHAnsi"/>
          <w:sz w:val="22"/>
          <w:szCs w:val="22"/>
        </w:rPr>
        <w:t>Glunz &amp; Jensen has achieved a leading position and a high market share within its core areas, and Glunz &amp; Jensen’s products are known for setting the technological standard on the global market.</w:t>
      </w:r>
      <w:r>
        <w:rPr>
          <w:rFonts w:asciiTheme="minorHAnsi" w:hAnsiTheme="minorHAnsi"/>
          <w:sz w:val="22"/>
          <w:szCs w:val="22"/>
        </w:rPr>
        <w:br/>
      </w:r>
    </w:p>
    <w:p w:rsidR="0038433B" w:rsidRPr="00401CA4" w:rsidRDefault="0038433B" w:rsidP="0038433B">
      <w:pPr>
        <w:pStyle w:val="Default"/>
        <w:rPr>
          <w:rFonts w:asciiTheme="minorHAnsi" w:hAnsiTheme="minorHAnsi"/>
          <w:sz w:val="22"/>
          <w:szCs w:val="22"/>
        </w:rPr>
      </w:pPr>
      <w:r w:rsidRPr="00401CA4">
        <w:rPr>
          <w:rFonts w:asciiTheme="minorHAnsi" w:hAnsiTheme="minorHAnsi"/>
          <w:sz w:val="22"/>
          <w:szCs w:val="22"/>
        </w:rPr>
        <w:t>Glunz &amp; Jensen markets its products through an extensive network</w:t>
      </w:r>
      <w:r>
        <w:rPr>
          <w:rFonts w:asciiTheme="minorHAnsi" w:hAnsiTheme="minorHAnsi"/>
          <w:sz w:val="22"/>
          <w:szCs w:val="22"/>
        </w:rPr>
        <w:t xml:space="preserve"> </w:t>
      </w:r>
      <w:r w:rsidRPr="00401CA4">
        <w:rPr>
          <w:rFonts w:asciiTheme="minorHAnsi" w:hAnsiTheme="minorHAnsi"/>
          <w:sz w:val="22"/>
          <w:szCs w:val="22"/>
        </w:rPr>
        <w:t>of distributors and dealers, and a large part of sales also takes place</w:t>
      </w:r>
      <w:r>
        <w:rPr>
          <w:rFonts w:asciiTheme="minorHAnsi" w:hAnsiTheme="minorHAnsi"/>
          <w:sz w:val="22"/>
          <w:szCs w:val="22"/>
        </w:rPr>
        <w:t xml:space="preserve"> </w:t>
      </w:r>
      <w:r w:rsidRPr="00401CA4">
        <w:rPr>
          <w:rFonts w:asciiTheme="minorHAnsi" w:hAnsiTheme="minorHAnsi"/>
          <w:sz w:val="22"/>
          <w:szCs w:val="22"/>
        </w:rPr>
        <w:t>through OEM customers which include Agfa, Asahi, DuPont, Flint, Fuji, Heidelberg</w:t>
      </w:r>
      <w:r>
        <w:rPr>
          <w:rFonts w:asciiTheme="minorHAnsi" w:hAnsiTheme="minorHAnsi"/>
          <w:sz w:val="22"/>
          <w:szCs w:val="22"/>
        </w:rPr>
        <w:t>, K</w:t>
      </w:r>
      <w:r w:rsidRPr="00401CA4">
        <w:rPr>
          <w:rFonts w:asciiTheme="minorHAnsi" w:hAnsiTheme="minorHAnsi"/>
          <w:sz w:val="22"/>
          <w:szCs w:val="22"/>
        </w:rPr>
        <w:t>odak</w:t>
      </w:r>
      <w:r>
        <w:rPr>
          <w:rFonts w:asciiTheme="minorHAnsi" w:hAnsiTheme="minorHAnsi"/>
          <w:sz w:val="22"/>
          <w:szCs w:val="22"/>
        </w:rPr>
        <w:t xml:space="preserve"> and </w:t>
      </w:r>
      <w:r w:rsidRPr="00401CA4">
        <w:rPr>
          <w:rFonts w:asciiTheme="minorHAnsi" w:hAnsiTheme="minorHAnsi"/>
          <w:sz w:val="22"/>
          <w:szCs w:val="22"/>
        </w:rPr>
        <w:t>Mac Dermid. Glunz &amp; Jensen enjoys close partnerships with several of its</w:t>
      </w:r>
      <w:r>
        <w:rPr>
          <w:rFonts w:asciiTheme="minorHAnsi" w:hAnsiTheme="minorHAnsi"/>
          <w:sz w:val="22"/>
          <w:szCs w:val="22"/>
        </w:rPr>
        <w:t xml:space="preserve"> </w:t>
      </w:r>
      <w:r w:rsidRPr="00401CA4">
        <w:rPr>
          <w:rFonts w:asciiTheme="minorHAnsi" w:hAnsiTheme="minorHAnsi"/>
          <w:sz w:val="22"/>
          <w:szCs w:val="22"/>
        </w:rPr>
        <w:t>OEM customers – partnerships which also include developing new</w:t>
      </w:r>
      <w:r>
        <w:rPr>
          <w:rFonts w:asciiTheme="minorHAnsi" w:hAnsiTheme="minorHAnsi"/>
          <w:sz w:val="22"/>
          <w:szCs w:val="22"/>
        </w:rPr>
        <w:t xml:space="preserve"> </w:t>
      </w:r>
      <w:r w:rsidRPr="00401CA4">
        <w:rPr>
          <w:rFonts w:asciiTheme="minorHAnsi" w:hAnsiTheme="minorHAnsi"/>
          <w:sz w:val="22"/>
          <w:szCs w:val="22"/>
        </w:rPr>
        <w:t>and innovative solutions for the prepress industry.</w:t>
      </w:r>
    </w:p>
    <w:p w:rsidR="00CB7A82" w:rsidRDefault="00CB7A82" w:rsidP="00470806">
      <w:pPr>
        <w:pStyle w:val="Default"/>
        <w:rPr>
          <w:rStyle w:val="hps"/>
          <w:rFonts w:asciiTheme="minorHAnsi" w:hAnsiTheme="minorHAnsi" w:cs="Arial"/>
          <w:sz w:val="22"/>
          <w:szCs w:val="22"/>
        </w:rPr>
      </w:pPr>
    </w:p>
    <w:p w:rsidR="00F1474A" w:rsidRDefault="00F1474A" w:rsidP="00470806">
      <w:pPr>
        <w:pStyle w:val="Default"/>
        <w:rPr>
          <w:rStyle w:val="hps"/>
          <w:rFonts w:asciiTheme="minorHAnsi" w:hAnsiTheme="minorHAnsi" w:cs="Arial"/>
          <w:sz w:val="22"/>
          <w:szCs w:val="22"/>
        </w:rPr>
      </w:pPr>
    </w:p>
    <w:sectPr w:rsidR="00F1474A" w:rsidSect="00875D81">
      <w:headerReference w:type="default" r:id="rId9"/>
      <w:pgSz w:w="11906" w:h="16838"/>
      <w:pgMar w:top="1701"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36C0" w:rsidRDefault="005736C0" w:rsidP="00025E30">
      <w:r>
        <w:separator/>
      </w:r>
    </w:p>
  </w:endnote>
  <w:endnote w:type="continuationSeparator" w:id="0">
    <w:p w:rsidR="005736C0" w:rsidRDefault="005736C0" w:rsidP="00025E3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notTrueType/>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News Gothic Bold">
    <w:panose1 w:val="00000000000000000000"/>
    <w:charset w:val="00"/>
    <w:family w:val="auto"/>
    <w:notTrueType/>
    <w:pitch w:val="default"/>
    <w:sig w:usb0="00000003" w:usb1="00000000" w:usb2="00000000" w:usb3="00000000" w:csb0="00000001" w:csb1="00000000"/>
  </w:font>
  <w:font w:name="Egyptienne F 55 Roman">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36C0" w:rsidRDefault="005736C0" w:rsidP="00025E30">
      <w:r>
        <w:separator/>
      </w:r>
    </w:p>
  </w:footnote>
  <w:footnote w:type="continuationSeparator" w:id="0">
    <w:p w:rsidR="005736C0" w:rsidRDefault="005736C0" w:rsidP="00025E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CB7" w:rsidRDefault="00076CB7" w:rsidP="00025E30">
    <w:pPr>
      <w:pStyle w:val="Header"/>
      <w:jc w:val="right"/>
    </w:pPr>
    <w:r>
      <w:rPr>
        <w:noProof/>
        <w:lang w:eastAsia="zh-CN"/>
      </w:rPr>
      <w:drawing>
        <wp:inline distT="0" distB="0" distL="0" distR="0">
          <wp:extent cx="1710055" cy="260985"/>
          <wp:effectExtent l="19050" t="0" r="4445" b="0"/>
          <wp:docPr id="1" name="Picture 1" descr="GJ_LOGO_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J_LOGO_COL"/>
                  <pic:cNvPicPr>
                    <a:picLocks noChangeAspect="1" noChangeArrowheads="1"/>
                  </pic:cNvPicPr>
                </pic:nvPicPr>
                <pic:blipFill>
                  <a:blip r:embed="rId1"/>
                  <a:srcRect/>
                  <a:stretch>
                    <a:fillRect/>
                  </a:stretch>
                </pic:blipFill>
                <pic:spPr bwMode="auto">
                  <a:xfrm>
                    <a:off x="0" y="0"/>
                    <a:ext cx="1710055" cy="26098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495C1D"/>
    <w:multiLevelType w:val="hybridMultilevel"/>
    <w:tmpl w:val="7BDC1264"/>
    <w:lvl w:ilvl="0" w:tplc="634CB880">
      <w:start w:val="4"/>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1"/>
  <w:proofState w:spelling="clean" w:grammar="clean"/>
  <w:stylePaneFormatFilter w:val="3F01"/>
  <w:trackRevisions/>
  <w:defaultTabStop w:val="1304"/>
  <w:hyphenationZone w:val="425"/>
  <w:noPunctuationKerning/>
  <w:characterSpacingControl w:val="doNotCompress"/>
  <w:hdrShapeDefaults>
    <o:shapedefaults v:ext="edit" spidmax="2049"/>
  </w:hdrShapeDefaults>
  <w:footnotePr>
    <w:footnote w:id="-1"/>
    <w:footnote w:id="0"/>
  </w:footnotePr>
  <w:endnotePr>
    <w:endnote w:id="-1"/>
    <w:endnote w:id="0"/>
  </w:endnotePr>
  <w:compat/>
  <w:rsids>
    <w:rsidRoot w:val="00B52140"/>
    <w:rsid w:val="00025E30"/>
    <w:rsid w:val="00041CE6"/>
    <w:rsid w:val="0007325E"/>
    <w:rsid w:val="00076CB7"/>
    <w:rsid w:val="000B4982"/>
    <w:rsid w:val="000D7F5F"/>
    <w:rsid w:val="000E3A96"/>
    <w:rsid w:val="000F020A"/>
    <w:rsid w:val="00101177"/>
    <w:rsid w:val="00134EEB"/>
    <w:rsid w:val="00137626"/>
    <w:rsid w:val="00155788"/>
    <w:rsid w:val="00172040"/>
    <w:rsid w:val="001C0F95"/>
    <w:rsid w:val="001C32BC"/>
    <w:rsid w:val="001D4276"/>
    <w:rsid w:val="00207A0B"/>
    <w:rsid w:val="002208E6"/>
    <w:rsid w:val="00250B8B"/>
    <w:rsid w:val="00265E3A"/>
    <w:rsid w:val="002808B1"/>
    <w:rsid w:val="002A1B56"/>
    <w:rsid w:val="002A6B53"/>
    <w:rsid w:val="002C22F1"/>
    <w:rsid w:val="002D561F"/>
    <w:rsid w:val="00300266"/>
    <w:rsid w:val="00320F43"/>
    <w:rsid w:val="00340FBF"/>
    <w:rsid w:val="003833DC"/>
    <w:rsid w:val="0038433B"/>
    <w:rsid w:val="00391E40"/>
    <w:rsid w:val="003A3BA8"/>
    <w:rsid w:val="003B2986"/>
    <w:rsid w:val="003B6AFE"/>
    <w:rsid w:val="003E1C6A"/>
    <w:rsid w:val="004234CF"/>
    <w:rsid w:val="00427370"/>
    <w:rsid w:val="00451A3D"/>
    <w:rsid w:val="00451E1E"/>
    <w:rsid w:val="00470806"/>
    <w:rsid w:val="00472D46"/>
    <w:rsid w:val="004947D1"/>
    <w:rsid w:val="00495330"/>
    <w:rsid w:val="00497C53"/>
    <w:rsid w:val="004B1C31"/>
    <w:rsid w:val="004B2F94"/>
    <w:rsid w:val="004E4221"/>
    <w:rsid w:val="00505E8F"/>
    <w:rsid w:val="005213A9"/>
    <w:rsid w:val="00523D4D"/>
    <w:rsid w:val="00536A7D"/>
    <w:rsid w:val="0053736A"/>
    <w:rsid w:val="005736C0"/>
    <w:rsid w:val="0058137C"/>
    <w:rsid w:val="00583546"/>
    <w:rsid w:val="005965FF"/>
    <w:rsid w:val="005B2E2C"/>
    <w:rsid w:val="00603687"/>
    <w:rsid w:val="0064189A"/>
    <w:rsid w:val="006633A5"/>
    <w:rsid w:val="006D7AAF"/>
    <w:rsid w:val="007004CD"/>
    <w:rsid w:val="007373FF"/>
    <w:rsid w:val="0074001B"/>
    <w:rsid w:val="00763610"/>
    <w:rsid w:val="0077058B"/>
    <w:rsid w:val="007B2F01"/>
    <w:rsid w:val="007C043E"/>
    <w:rsid w:val="007C2F1D"/>
    <w:rsid w:val="007D72AD"/>
    <w:rsid w:val="00843523"/>
    <w:rsid w:val="0085276A"/>
    <w:rsid w:val="008611AF"/>
    <w:rsid w:val="00875D81"/>
    <w:rsid w:val="00876259"/>
    <w:rsid w:val="008766C3"/>
    <w:rsid w:val="00876CB9"/>
    <w:rsid w:val="008B668E"/>
    <w:rsid w:val="008D292C"/>
    <w:rsid w:val="009129E4"/>
    <w:rsid w:val="00960827"/>
    <w:rsid w:val="009B70E1"/>
    <w:rsid w:val="009C32AA"/>
    <w:rsid w:val="009E0C1B"/>
    <w:rsid w:val="009E11F2"/>
    <w:rsid w:val="009F445D"/>
    <w:rsid w:val="00A02BC3"/>
    <w:rsid w:val="00A0354E"/>
    <w:rsid w:val="00A314F1"/>
    <w:rsid w:val="00A4421A"/>
    <w:rsid w:val="00A83CBD"/>
    <w:rsid w:val="00AA7DD1"/>
    <w:rsid w:val="00AA7F6C"/>
    <w:rsid w:val="00AB5F38"/>
    <w:rsid w:val="00AB73C5"/>
    <w:rsid w:val="00AD3703"/>
    <w:rsid w:val="00AE0A50"/>
    <w:rsid w:val="00AE2BE0"/>
    <w:rsid w:val="00AF2650"/>
    <w:rsid w:val="00B52140"/>
    <w:rsid w:val="00B557F0"/>
    <w:rsid w:val="00B65587"/>
    <w:rsid w:val="00B670E5"/>
    <w:rsid w:val="00B75C6E"/>
    <w:rsid w:val="00B762F0"/>
    <w:rsid w:val="00B974A4"/>
    <w:rsid w:val="00BB6FE9"/>
    <w:rsid w:val="00BE16FD"/>
    <w:rsid w:val="00BE5F9A"/>
    <w:rsid w:val="00C02924"/>
    <w:rsid w:val="00C12841"/>
    <w:rsid w:val="00C74859"/>
    <w:rsid w:val="00C8741B"/>
    <w:rsid w:val="00CB7A82"/>
    <w:rsid w:val="00CE573F"/>
    <w:rsid w:val="00CE725A"/>
    <w:rsid w:val="00CF5103"/>
    <w:rsid w:val="00D53928"/>
    <w:rsid w:val="00D77376"/>
    <w:rsid w:val="00DA0180"/>
    <w:rsid w:val="00DB344F"/>
    <w:rsid w:val="00DB3EF4"/>
    <w:rsid w:val="00DB51F2"/>
    <w:rsid w:val="00E34F8B"/>
    <w:rsid w:val="00E41A48"/>
    <w:rsid w:val="00E572CD"/>
    <w:rsid w:val="00E627A2"/>
    <w:rsid w:val="00E9162B"/>
    <w:rsid w:val="00F1474A"/>
    <w:rsid w:val="00F35D5B"/>
    <w:rsid w:val="00F517D4"/>
    <w:rsid w:val="00F61427"/>
    <w:rsid w:val="00F8633C"/>
    <w:rsid w:val="00F97023"/>
    <w:rsid w:val="00FB6496"/>
    <w:rsid w:val="00FC5D78"/>
    <w:rsid w:val="00FF14CD"/>
  </w:rsids>
  <m:mathPr>
    <m:mathFont m:val="Cambria Math"/>
    <m:brkBin m:val="before"/>
    <m:brkBinSub m:val="--"/>
    <m:smallFrac m:val="off"/>
    <m:dispDef/>
    <m:lMargin m:val="0"/>
    <m:rMargin m:val="0"/>
    <m:defJc m:val="centerGroup"/>
    <m:wrapIndent m:val="1440"/>
    <m:intLim m:val="subSup"/>
    <m:naryLim m:val="undOvr"/>
  </m:mathPr>
  <w:themeFontLang w:val="da-DK"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a-DK"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5D81"/>
    <w:rPr>
      <w:sz w:val="24"/>
      <w:szCs w:val="24"/>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B52140"/>
  </w:style>
  <w:style w:type="character" w:customStyle="1" w:styleId="hpsatn">
    <w:name w:val="hps atn"/>
    <w:basedOn w:val="DefaultParagraphFont"/>
    <w:rsid w:val="00C8741B"/>
  </w:style>
  <w:style w:type="paragraph" w:styleId="BodyTextIndent">
    <w:name w:val="Body Text Indent"/>
    <w:basedOn w:val="Normal"/>
    <w:rsid w:val="00B75C6E"/>
    <w:pPr>
      <w:spacing w:line="360" w:lineRule="auto"/>
    </w:pPr>
    <w:rPr>
      <w:rFonts w:ascii="Arial" w:hAnsi="Arial"/>
      <w:sz w:val="22"/>
      <w:szCs w:val="20"/>
      <w:lang w:val="en-US" w:eastAsia="en-US"/>
    </w:rPr>
  </w:style>
  <w:style w:type="paragraph" w:styleId="BodyText2">
    <w:name w:val="Body Text 2"/>
    <w:basedOn w:val="Normal"/>
    <w:link w:val="BodyText2Char"/>
    <w:uiPriority w:val="99"/>
    <w:semiHidden/>
    <w:unhideWhenUsed/>
    <w:rsid w:val="00FB6496"/>
    <w:pPr>
      <w:spacing w:after="120" w:line="480" w:lineRule="auto"/>
    </w:pPr>
  </w:style>
  <w:style w:type="character" w:customStyle="1" w:styleId="BodyText2Char">
    <w:name w:val="Body Text 2 Char"/>
    <w:basedOn w:val="DefaultParagraphFont"/>
    <w:link w:val="BodyText2"/>
    <w:uiPriority w:val="99"/>
    <w:semiHidden/>
    <w:rsid w:val="00FB6496"/>
    <w:rPr>
      <w:sz w:val="24"/>
      <w:szCs w:val="24"/>
      <w:lang w:eastAsia="da-DK"/>
    </w:rPr>
  </w:style>
  <w:style w:type="paragraph" w:customStyle="1" w:styleId="Default">
    <w:name w:val="Default"/>
    <w:rsid w:val="00FB6496"/>
    <w:pPr>
      <w:autoSpaceDE w:val="0"/>
      <w:autoSpaceDN w:val="0"/>
      <w:adjustRightInd w:val="0"/>
    </w:pPr>
    <w:rPr>
      <w:rFonts w:ascii="Calibri" w:eastAsiaTheme="minorHAnsi" w:hAnsi="Calibri" w:cs="Calibri"/>
      <w:color w:val="000000"/>
      <w:sz w:val="24"/>
      <w:szCs w:val="24"/>
      <w:lang w:val="en-US" w:eastAsia="en-US"/>
    </w:rPr>
  </w:style>
  <w:style w:type="paragraph" w:styleId="Header">
    <w:name w:val="header"/>
    <w:basedOn w:val="Normal"/>
    <w:link w:val="HeaderChar"/>
    <w:uiPriority w:val="99"/>
    <w:semiHidden/>
    <w:unhideWhenUsed/>
    <w:rsid w:val="00025E30"/>
    <w:pPr>
      <w:tabs>
        <w:tab w:val="center" w:pos="4819"/>
        <w:tab w:val="right" w:pos="9638"/>
      </w:tabs>
    </w:pPr>
  </w:style>
  <w:style w:type="character" w:customStyle="1" w:styleId="HeaderChar">
    <w:name w:val="Header Char"/>
    <w:basedOn w:val="DefaultParagraphFont"/>
    <w:link w:val="Header"/>
    <w:uiPriority w:val="99"/>
    <w:semiHidden/>
    <w:rsid w:val="00025E30"/>
    <w:rPr>
      <w:sz w:val="24"/>
      <w:szCs w:val="24"/>
      <w:lang w:eastAsia="da-DK"/>
    </w:rPr>
  </w:style>
  <w:style w:type="paragraph" w:styleId="Footer">
    <w:name w:val="footer"/>
    <w:basedOn w:val="Normal"/>
    <w:link w:val="FooterChar"/>
    <w:uiPriority w:val="99"/>
    <w:semiHidden/>
    <w:unhideWhenUsed/>
    <w:rsid w:val="00025E30"/>
    <w:pPr>
      <w:tabs>
        <w:tab w:val="center" w:pos="4819"/>
        <w:tab w:val="right" w:pos="9638"/>
      </w:tabs>
    </w:pPr>
  </w:style>
  <w:style w:type="character" w:customStyle="1" w:styleId="FooterChar">
    <w:name w:val="Footer Char"/>
    <w:basedOn w:val="DefaultParagraphFont"/>
    <w:link w:val="Footer"/>
    <w:uiPriority w:val="99"/>
    <w:semiHidden/>
    <w:rsid w:val="00025E30"/>
    <w:rPr>
      <w:sz w:val="24"/>
      <w:szCs w:val="24"/>
      <w:lang w:eastAsia="da-DK"/>
    </w:rPr>
  </w:style>
  <w:style w:type="paragraph" w:styleId="BalloonText">
    <w:name w:val="Balloon Text"/>
    <w:basedOn w:val="Normal"/>
    <w:link w:val="BalloonTextChar"/>
    <w:uiPriority w:val="99"/>
    <w:semiHidden/>
    <w:unhideWhenUsed/>
    <w:rsid w:val="00FF14CD"/>
    <w:rPr>
      <w:rFonts w:ascii="Tahoma" w:hAnsi="Tahoma" w:cs="Tahoma"/>
      <w:sz w:val="16"/>
      <w:szCs w:val="16"/>
    </w:rPr>
  </w:style>
  <w:style w:type="character" w:customStyle="1" w:styleId="BalloonTextChar">
    <w:name w:val="Balloon Text Char"/>
    <w:basedOn w:val="DefaultParagraphFont"/>
    <w:link w:val="BalloonText"/>
    <w:uiPriority w:val="99"/>
    <w:semiHidden/>
    <w:rsid w:val="00FF14CD"/>
    <w:rPr>
      <w:rFonts w:ascii="Tahoma" w:hAnsi="Tahoma" w:cs="Tahoma"/>
      <w:sz w:val="16"/>
      <w:szCs w:val="16"/>
      <w:lang w:eastAsia="da-DK"/>
    </w:rPr>
  </w:style>
  <w:style w:type="character" w:styleId="CommentReference">
    <w:name w:val="annotation reference"/>
    <w:basedOn w:val="DefaultParagraphFont"/>
    <w:uiPriority w:val="99"/>
    <w:semiHidden/>
    <w:unhideWhenUsed/>
    <w:rsid w:val="006D7AAF"/>
    <w:rPr>
      <w:sz w:val="16"/>
      <w:szCs w:val="16"/>
    </w:rPr>
  </w:style>
  <w:style w:type="paragraph" w:styleId="CommentText">
    <w:name w:val="annotation text"/>
    <w:basedOn w:val="Normal"/>
    <w:link w:val="CommentTextChar"/>
    <w:uiPriority w:val="99"/>
    <w:semiHidden/>
    <w:unhideWhenUsed/>
    <w:rsid w:val="006D7AAF"/>
    <w:rPr>
      <w:sz w:val="20"/>
      <w:szCs w:val="20"/>
    </w:rPr>
  </w:style>
  <w:style w:type="character" w:customStyle="1" w:styleId="CommentTextChar">
    <w:name w:val="Comment Text Char"/>
    <w:basedOn w:val="DefaultParagraphFont"/>
    <w:link w:val="CommentText"/>
    <w:uiPriority w:val="99"/>
    <w:semiHidden/>
    <w:rsid w:val="006D7AAF"/>
    <w:rPr>
      <w:lang w:eastAsia="da-DK"/>
    </w:rPr>
  </w:style>
  <w:style w:type="paragraph" w:styleId="CommentSubject">
    <w:name w:val="annotation subject"/>
    <w:basedOn w:val="CommentText"/>
    <w:next w:val="CommentText"/>
    <w:link w:val="CommentSubjectChar"/>
    <w:uiPriority w:val="99"/>
    <w:semiHidden/>
    <w:unhideWhenUsed/>
    <w:rsid w:val="006D7AAF"/>
    <w:rPr>
      <w:b/>
      <w:bCs/>
    </w:rPr>
  </w:style>
  <w:style w:type="character" w:customStyle="1" w:styleId="CommentSubjectChar">
    <w:name w:val="Comment Subject Char"/>
    <w:basedOn w:val="CommentTextChar"/>
    <w:link w:val="CommentSubject"/>
    <w:uiPriority w:val="99"/>
    <w:semiHidden/>
    <w:rsid w:val="006D7AAF"/>
    <w:rPr>
      <w:b/>
      <w:bCs/>
    </w:rPr>
  </w:style>
  <w:style w:type="character" w:styleId="Hyperlink">
    <w:name w:val="Hyperlink"/>
    <w:basedOn w:val="DefaultParagraphFont"/>
    <w:uiPriority w:val="99"/>
    <w:unhideWhenUsed/>
    <w:rsid w:val="00495330"/>
    <w:rPr>
      <w:color w:val="0000FF"/>
      <w:u w:val="single"/>
    </w:rPr>
  </w:style>
  <w:style w:type="paragraph" w:styleId="NormalWeb">
    <w:name w:val="Normal (Web)"/>
    <w:basedOn w:val="Normal"/>
    <w:uiPriority w:val="99"/>
    <w:semiHidden/>
    <w:unhideWhenUsed/>
    <w:rsid w:val="00495330"/>
    <w:pPr>
      <w:spacing w:before="100" w:beforeAutospacing="1" w:after="100" w:afterAutospacing="1"/>
    </w:pPr>
    <w:rPr>
      <w:rFonts w:eastAsiaTheme="minorEastAsia"/>
      <w:lang w:eastAsia="zh-CN"/>
    </w:rPr>
  </w:style>
  <w:style w:type="paragraph" w:customStyle="1" w:styleId="brdoverskrift">
    <w:name w:val="brød overskrift"/>
    <w:basedOn w:val="Normal"/>
    <w:uiPriority w:val="99"/>
    <w:rsid w:val="002D561F"/>
    <w:pPr>
      <w:tabs>
        <w:tab w:val="left" w:pos="170"/>
      </w:tabs>
      <w:suppressAutoHyphens/>
      <w:autoSpaceDE w:val="0"/>
      <w:autoSpaceDN w:val="0"/>
      <w:adjustRightInd w:val="0"/>
      <w:spacing w:line="300" w:lineRule="atLeast"/>
      <w:textAlignment w:val="center"/>
    </w:pPr>
    <w:rPr>
      <w:rFonts w:ascii="News Gothic Bold" w:hAnsi="News Gothic Bold" w:cs="News Gothic Bold"/>
      <w:b/>
      <w:bCs/>
      <w:color w:val="000000"/>
      <w:lang w:val="en-GB" w:eastAsia="zh-CN"/>
    </w:rPr>
  </w:style>
  <w:style w:type="paragraph" w:customStyle="1" w:styleId="Brd">
    <w:name w:val="Brød"/>
    <w:basedOn w:val="Normal"/>
    <w:uiPriority w:val="99"/>
    <w:rsid w:val="002D561F"/>
    <w:pPr>
      <w:autoSpaceDE w:val="0"/>
      <w:autoSpaceDN w:val="0"/>
      <w:adjustRightInd w:val="0"/>
      <w:spacing w:line="240" w:lineRule="atLeast"/>
      <w:textAlignment w:val="center"/>
    </w:pPr>
    <w:rPr>
      <w:rFonts w:ascii="Egyptienne F 55 Roman" w:hAnsi="Egyptienne F 55 Roman" w:cs="Egyptienne F 55 Roman"/>
      <w:color w:val="000000"/>
      <w:sz w:val="18"/>
      <w:szCs w:val="18"/>
      <w:lang w:val="en-GB" w:eastAsia="zh-CN"/>
    </w:rPr>
  </w:style>
</w:styles>
</file>

<file path=word/webSettings.xml><?xml version="1.0" encoding="utf-8"?>
<w:webSettings xmlns:r="http://schemas.openxmlformats.org/officeDocument/2006/relationships" xmlns:w="http://schemas.openxmlformats.org/wordprocessingml/2006/main">
  <w:divs>
    <w:div w:id="100685534">
      <w:bodyDiv w:val="1"/>
      <w:marLeft w:val="0"/>
      <w:marRight w:val="0"/>
      <w:marTop w:val="0"/>
      <w:marBottom w:val="0"/>
      <w:divBdr>
        <w:top w:val="none" w:sz="0" w:space="0" w:color="auto"/>
        <w:left w:val="none" w:sz="0" w:space="0" w:color="auto"/>
        <w:bottom w:val="none" w:sz="0" w:space="0" w:color="auto"/>
        <w:right w:val="none" w:sz="0" w:space="0" w:color="auto"/>
      </w:divBdr>
      <w:divsChild>
        <w:div w:id="432164943">
          <w:marLeft w:val="0"/>
          <w:marRight w:val="0"/>
          <w:marTop w:val="0"/>
          <w:marBottom w:val="0"/>
          <w:divBdr>
            <w:top w:val="none" w:sz="0" w:space="0" w:color="auto"/>
            <w:left w:val="none" w:sz="0" w:space="0" w:color="auto"/>
            <w:bottom w:val="none" w:sz="0" w:space="0" w:color="auto"/>
            <w:right w:val="none" w:sz="0" w:space="0" w:color="auto"/>
          </w:divBdr>
          <w:divsChild>
            <w:div w:id="1275481741">
              <w:marLeft w:val="0"/>
              <w:marRight w:val="0"/>
              <w:marTop w:val="0"/>
              <w:marBottom w:val="0"/>
              <w:divBdr>
                <w:top w:val="none" w:sz="0" w:space="0" w:color="auto"/>
                <w:left w:val="none" w:sz="0" w:space="0" w:color="auto"/>
                <w:bottom w:val="none" w:sz="0" w:space="0" w:color="auto"/>
                <w:right w:val="none" w:sz="0" w:space="0" w:color="auto"/>
              </w:divBdr>
              <w:divsChild>
                <w:div w:id="1226719525">
                  <w:marLeft w:val="0"/>
                  <w:marRight w:val="0"/>
                  <w:marTop w:val="0"/>
                  <w:marBottom w:val="0"/>
                  <w:divBdr>
                    <w:top w:val="none" w:sz="0" w:space="0" w:color="auto"/>
                    <w:left w:val="none" w:sz="0" w:space="0" w:color="auto"/>
                    <w:bottom w:val="none" w:sz="0" w:space="0" w:color="auto"/>
                    <w:right w:val="none" w:sz="0" w:space="0" w:color="auto"/>
                  </w:divBdr>
                  <w:divsChild>
                    <w:div w:id="1652752739">
                      <w:marLeft w:val="0"/>
                      <w:marRight w:val="0"/>
                      <w:marTop w:val="0"/>
                      <w:marBottom w:val="0"/>
                      <w:divBdr>
                        <w:top w:val="none" w:sz="0" w:space="0" w:color="auto"/>
                        <w:left w:val="none" w:sz="0" w:space="0" w:color="auto"/>
                        <w:bottom w:val="none" w:sz="0" w:space="0" w:color="auto"/>
                        <w:right w:val="none" w:sz="0" w:space="0" w:color="auto"/>
                      </w:divBdr>
                      <w:divsChild>
                        <w:div w:id="1665471485">
                          <w:marLeft w:val="0"/>
                          <w:marRight w:val="0"/>
                          <w:marTop w:val="0"/>
                          <w:marBottom w:val="0"/>
                          <w:divBdr>
                            <w:top w:val="none" w:sz="0" w:space="0" w:color="auto"/>
                            <w:left w:val="none" w:sz="0" w:space="0" w:color="auto"/>
                            <w:bottom w:val="none" w:sz="0" w:space="0" w:color="auto"/>
                            <w:right w:val="none" w:sz="0" w:space="0" w:color="auto"/>
                          </w:divBdr>
                          <w:divsChild>
                            <w:div w:id="1573926728">
                              <w:marLeft w:val="0"/>
                              <w:marRight w:val="0"/>
                              <w:marTop w:val="0"/>
                              <w:marBottom w:val="0"/>
                              <w:divBdr>
                                <w:top w:val="none" w:sz="0" w:space="0" w:color="auto"/>
                                <w:left w:val="none" w:sz="0" w:space="0" w:color="auto"/>
                                <w:bottom w:val="none" w:sz="0" w:space="0" w:color="auto"/>
                                <w:right w:val="none" w:sz="0" w:space="0" w:color="auto"/>
                              </w:divBdr>
                              <w:divsChild>
                                <w:div w:id="594750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1328542">
      <w:bodyDiv w:val="1"/>
      <w:marLeft w:val="0"/>
      <w:marRight w:val="0"/>
      <w:marTop w:val="0"/>
      <w:marBottom w:val="0"/>
      <w:divBdr>
        <w:top w:val="none" w:sz="0" w:space="0" w:color="auto"/>
        <w:left w:val="none" w:sz="0" w:space="0" w:color="auto"/>
        <w:bottom w:val="none" w:sz="0" w:space="0" w:color="auto"/>
        <w:right w:val="none" w:sz="0" w:space="0" w:color="auto"/>
      </w:divBdr>
      <w:divsChild>
        <w:div w:id="1836146282">
          <w:marLeft w:val="0"/>
          <w:marRight w:val="0"/>
          <w:marTop w:val="0"/>
          <w:marBottom w:val="0"/>
          <w:divBdr>
            <w:top w:val="none" w:sz="0" w:space="0" w:color="auto"/>
            <w:left w:val="none" w:sz="0" w:space="0" w:color="auto"/>
            <w:bottom w:val="none" w:sz="0" w:space="0" w:color="auto"/>
            <w:right w:val="none" w:sz="0" w:space="0" w:color="auto"/>
          </w:divBdr>
          <w:divsChild>
            <w:div w:id="1635409803">
              <w:marLeft w:val="0"/>
              <w:marRight w:val="0"/>
              <w:marTop w:val="0"/>
              <w:marBottom w:val="0"/>
              <w:divBdr>
                <w:top w:val="none" w:sz="0" w:space="0" w:color="auto"/>
                <w:left w:val="none" w:sz="0" w:space="0" w:color="auto"/>
                <w:bottom w:val="none" w:sz="0" w:space="0" w:color="auto"/>
                <w:right w:val="none" w:sz="0" w:space="0" w:color="auto"/>
              </w:divBdr>
              <w:divsChild>
                <w:div w:id="867138197">
                  <w:marLeft w:val="0"/>
                  <w:marRight w:val="0"/>
                  <w:marTop w:val="0"/>
                  <w:marBottom w:val="0"/>
                  <w:divBdr>
                    <w:top w:val="none" w:sz="0" w:space="0" w:color="auto"/>
                    <w:left w:val="none" w:sz="0" w:space="0" w:color="auto"/>
                    <w:bottom w:val="none" w:sz="0" w:space="0" w:color="auto"/>
                    <w:right w:val="none" w:sz="0" w:space="0" w:color="auto"/>
                  </w:divBdr>
                  <w:divsChild>
                    <w:div w:id="722294207">
                      <w:marLeft w:val="0"/>
                      <w:marRight w:val="0"/>
                      <w:marTop w:val="0"/>
                      <w:marBottom w:val="0"/>
                      <w:divBdr>
                        <w:top w:val="none" w:sz="0" w:space="0" w:color="auto"/>
                        <w:left w:val="none" w:sz="0" w:space="0" w:color="auto"/>
                        <w:bottom w:val="none" w:sz="0" w:space="0" w:color="auto"/>
                        <w:right w:val="none" w:sz="0" w:space="0" w:color="auto"/>
                      </w:divBdr>
                      <w:divsChild>
                        <w:div w:id="1544750478">
                          <w:marLeft w:val="0"/>
                          <w:marRight w:val="0"/>
                          <w:marTop w:val="0"/>
                          <w:marBottom w:val="0"/>
                          <w:divBdr>
                            <w:top w:val="none" w:sz="0" w:space="0" w:color="auto"/>
                            <w:left w:val="none" w:sz="0" w:space="0" w:color="auto"/>
                            <w:bottom w:val="none" w:sz="0" w:space="0" w:color="auto"/>
                            <w:right w:val="none" w:sz="0" w:space="0" w:color="auto"/>
                          </w:divBdr>
                          <w:divsChild>
                            <w:div w:id="940259471">
                              <w:marLeft w:val="0"/>
                              <w:marRight w:val="0"/>
                              <w:marTop w:val="0"/>
                              <w:marBottom w:val="0"/>
                              <w:divBdr>
                                <w:top w:val="none" w:sz="0" w:space="0" w:color="auto"/>
                                <w:left w:val="none" w:sz="0" w:space="0" w:color="auto"/>
                                <w:bottom w:val="none" w:sz="0" w:space="0" w:color="auto"/>
                                <w:right w:val="none" w:sz="0" w:space="0" w:color="auto"/>
                              </w:divBdr>
                              <w:divsChild>
                                <w:div w:id="188563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5766181">
      <w:bodyDiv w:val="1"/>
      <w:marLeft w:val="0"/>
      <w:marRight w:val="0"/>
      <w:marTop w:val="0"/>
      <w:marBottom w:val="0"/>
      <w:divBdr>
        <w:top w:val="none" w:sz="0" w:space="0" w:color="auto"/>
        <w:left w:val="none" w:sz="0" w:space="0" w:color="auto"/>
        <w:bottom w:val="none" w:sz="0" w:space="0" w:color="auto"/>
        <w:right w:val="none" w:sz="0" w:space="0" w:color="auto"/>
      </w:divBdr>
      <w:divsChild>
        <w:div w:id="1912306891">
          <w:marLeft w:val="0"/>
          <w:marRight w:val="0"/>
          <w:marTop w:val="0"/>
          <w:marBottom w:val="0"/>
          <w:divBdr>
            <w:top w:val="none" w:sz="0" w:space="0" w:color="auto"/>
            <w:left w:val="none" w:sz="0" w:space="0" w:color="auto"/>
            <w:bottom w:val="none" w:sz="0" w:space="0" w:color="auto"/>
            <w:right w:val="none" w:sz="0" w:space="0" w:color="auto"/>
          </w:divBdr>
          <w:divsChild>
            <w:div w:id="1930308601">
              <w:marLeft w:val="0"/>
              <w:marRight w:val="0"/>
              <w:marTop w:val="0"/>
              <w:marBottom w:val="0"/>
              <w:divBdr>
                <w:top w:val="none" w:sz="0" w:space="0" w:color="auto"/>
                <w:left w:val="none" w:sz="0" w:space="0" w:color="auto"/>
                <w:bottom w:val="none" w:sz="0" w:space="0" w:color="auto"/>
                <w:right w:val="none" w:sz="0" w:space="0" w:color="auto"/>
              </w:divBdr>
              <w:divsChild>
                <w:div w:id="578172708">
                  <w:marLeft w:val="0"/>
                  <w:marRight w:val="0"/>
                  <w:marTop w:val="0"/>
                  <w:marBottom w:val="0"/>
                  <w:divBdr>
                    <w:top w:val="none" w:sz="0" w:space="0" w:color="auto"/>
                    <w:left w:val="none" w:sz="0" w:space="0" w:color="auto"/>
                    <w:bottom w:val="none" w:sz="0" w:space="0" w:color="auto"/>
                    <w:right w:val="none" w:sz="0" w:space="0" w:color="auto"/>
                  </w:divBdr>
                  <w:divsChild>
                    <w:div w:id="528613513">
                      <w:marLeft w:val="0"/>
                      <w:marRight w:val="0"/>
                      <w:marTop w:val="0"/>
                      <w:marBottom w:val="0"/>
                      <w:divBdr>
                        <w:top w:val="none" w:sz="0" w:space="0" w:color="auto"/>
                        <w:left w:val="none" w:sz="0" w:space="0" w:color="auto"/>
                        <w:bottom w:val="none" w:sz="0" w:space="0" w:color="auto"/>
                        <w:right w:val="none" w:sz="0" w:space="0" w:color="auto"/>
                      </w:divBdr>
                      <w:divsChild>
                        <w:div w:id="519590915">
                          <w:marLeft w:val="0"/>
                          <w:marRight w:val="0"/>
                          <w:marTop w:val="0"/>
                          <w:marBottom w:val="0"/>
                          <w:divBdr>
                            <w:top w:val="none" w:sz="0" w:space="0" w:color="auto"/>
                            <w:left w:val="none" w:sz="0" w:space="0" w:color="auto"/>
                            <w:bottom w:val="none" w:sz="0" w:space="0" w:color="auto"/>
                            <w:right w:val="none" w:sz="0" w:space="0" w:color="auto"/>
                          </w:divBdr>
                          <w:divsChild>
                            <w:div w:id="405612921">
                              <w:marLeft w:val="0"/>
                              <w:marRight w:val="0"/>
                              <w:marTop w:val="0"/>
                              <w:marBottom w:val="0"/>
                              <w:divBdr>
                                <w:top w:val="none" w:sz="0" w:space="0" w:color="auto"/>
                                <w:left w:val="none" w:sz="0" w:space="0" w:color="auto"/>
                                <w:bottom w:val="none" w:sz="0" w:space="0" w:color="auto"/>
                                <w:right w:val="none" w:sz="0" w:space="0" w:color="auto"/>
                              </w:divBdr>
                              <w:divsChild>
                                <w:div w:id="179405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465491">
      <w:bodyDiv w:val="1"/>
      <w:marLeft w:val="0"/>
      <w:marRight w:val="0"/>
      <w:marTop w:val="0"/>
      <w:marBottom w:val="0"/>
      <w:divBdr>
        <w:top w:val="none" w:sz="0" w:space="0" w:color="auto"/>
        <w:left w:val="none" w:sz="0" w:space="0" w:color="auto"/>
        <w:bottom w:val="none" w:sz="0" w:space="0" w:color="auto"/>
        <w:right w:val="none" w:sz="0" w:space="0" w:color="auto"/>
      </w:divBdr>
    </w:div>
    <w:div w:id="1985692283">
      <w:bodyDiv w:val="1"/>
      <w:marLeft w:val="0"/>
      <w:marRight w:val="0"/>
      <w:marTop w:val="0"/>
      <w:marBottom w:val="0"/>
      <w:divBdr>
        <w:top w:val="none" w:sz="0" w:space="0" w:color="auto"/>
        <w:left w:val="none" w:sz="0" w:space="0" w:color="auto"/>
        <w:bottom w:val="none" w:sz="0" w:space="0" w:color="auto"/>
        <w:right w:val="none" w:sz="0" w:space="0" w:color="auto"/>
      </w:divBdr>
      <w:divsChild>
        <w:div w:id="270749578">
          <w:marLeft w:val="0"/>
          <w:marRight w:val="0"/>
          <w:marTop w:val="0"/>
          <w:marBottom w:val="0"/>
          <w:divBdr>
            <w:top w:val="none" w:sz="0" w:space="0" w:color="auto"/>
            <w:left w:val="none" w:sz="0" w:space="0" w:color="auto"/>
            <w:bottom w:val="none" w:sz="0" w:space="0" w:color="auto"/>
            <w:right w:val="none" w:sz="0" w:space="0" w:color="auto"/>
          </w:divBdr>
          <w:divsChild>
            <w:div w:id="1328630049">
              <w:marLeft w:val="0"/>
              <w:marRight w:val="0"/>
              <w:marTop w:val="0"/>
              <w:marBottom w:val="0"/>
              <w:divBdr>
                <w:top w:val="none" w:sz="0" w:space="0" w:color="auto"/>
                <w:left w:val="none" w:sz="0" w:space="0" w:color="auto"/>
                <w:bottom w:val="none" w:sz="0" w:space="0" w:color="auto"/>
                <w:right w:val="none" w:sz="0" w:space="0" w:color="auto"/>
              </w:divBdr>
              <w:divsChild>
                <w:div w:id="120147815">
                  <w:marLeft w:val="0"/>
                  <w:marRight w:val="0"/>
                  <w:marTop w:val="0"/>
                  <w:marBottom w:val="0"/>
                  <w:divBdr>
                    <w:top w:val="none" w:sz="0" w:space="0" w:color="auto"/>
                    <w:left w:val="none" w:sz="0" w:space="0" w:color="auto"/>
                    <w:bottom w:val="none" w:sz="0" w:space="0" w:color="auto"/>
                    <w:right w:val="none" w:sz="0" w:space="0" w:color="auto"/>
                  </w:divBdr>
                  <w:divsChild>
                    <w:div w:id="751895095">
                      <w:marLeft w:val="0"/>
                      <w:marRight w:val="0"/>
                      <w:marTop w:val="0"/>
                      <w:marBottom w:val="0"/>
                      <w:divBdr>
                        <w:top w:val="none" w:sz="0" w:space="0" w:color="auto"/>
                        <w:left w:val="none" w:sz="0" w:space="0" w:color="auto"/>
                        <w:bottom w:val="none" w:sz="0" w:space="0" w:color="auto"/>
                        <w:right w:val="none" w:sz="0" w:space="0" w:color="auto"/>
                      </w:divBdr>
                      <w:divsChild>
                        <w:div w:id="1808744187">
                          <w:marLeft w:val="0"/>
                          <w:marRight w:val="0"/>
                          <w:marTop w:val="0"/>
                          <w:marBottom w:val="0"/>
                          <w:divBdr>
                            <w:top w:val="none" w:sz="0" w:space="0" w:color="auto"/>
                            <w:left w:val="none" w:sz="0" w:space="0" w:color="auto"/>
                            <w:bottom w:val="none" w:sz="0" w:space="0" w:color="auto"/>
                            <w:right w:val="none" w:sz="0" w:space="0" w:color="auto"/>
                          </w:divBdr>
                          <w:divsChild>
                            <w:div w:id="459226339">
                              <w:marLeft w:val="0"/>
                              <w:marRight w:val="0"/>
                              <w:marTop w:val="0"/>
                              <w:marBottom w:val="0"/>
                              <w:divBdr>
                                <w:top w:val="none" w:sz="0" w:space="0" w:color="auto"/>
                                <w:left w:val="none" w:sz="0" w:space="0" w:color="auto"/>
                                <w:bottom w:val="none" w:sz="0" w:space="0" w:color="auto"/>
                                <w:right w:val="none" w:sz="0" w:space="0" w:color="auto"/>
                              </w:divBdr>
                              <w:divsChild>
                                <w:div w:id="50779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bh@glunz-jensen.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5AB00-B45A-49F6-8A65-9B89CBAC2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821</Words>
  <Characters>5009</Characters>
  <Application>Microsoft Office Word</Application>
  <DocSecurity>0</DocSecurity>
  <Lines>41</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 release, 19th January 2011</vt:lpstr>
      <vt:lpstr>Press release, 19th January 2011</vt:lpstr>
    </vt:vector>
  </TitlesOfParts>
  <Company>Pen-Sam</Company>
  <LinksUpToDate>false</LinksUpToDate>
  <CharactersWithSpaces>5819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19th January 2011</dc:title>
  <dc:subject/>
  <dc:creator>Birger Erich Ringstoft</dc:creator>
  <cp:keywords/>
  <dc:description/>
  <cp:lastModifiedBy>Mark Baker-Homes</cp:lastModifiedBy>
  <cp:revision>2</cp:revision>
  <cp:lastPrinted>2011-04-01T13:35:00Z</cp:lastPrinted>
  <dcterms:created xsi:type="dcterms:W3CDTF">2011-07-18T15:41:00Z</dcterms:created>
  <dcterms:modified xsi:type="dcterms:W3CDTF">2011-07-18T15:41:00Z</dcterms:modified>
</cp:coreProperties>
</file>